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C0328" w14:textId="25438029" w:rsidR="00B2233B" w:rsidRDefault="00B2233B" w:rsidP="00B2233B">
      <w:pPr>
        <w:pStyle w:val="Title"/>
        <w:spacing w:before="0"/>
        <w:rPr>
          <w:b w:val="0"/>
          <w:bCs w:val="0"/>
          <w:color w:val="000000"/>
          <w:sz w:val="50"/>
          <w:szCs w:val="50"/>
        </w:rPr>
      </w:pPr>
      <w:bookmarkStart w:id="0" w:name="_Toc338403447"/>
      <w:r>
        <w:rPr>
          <w:noProof/>
          <w:lang w:val="en-IE" w:eastAsia="en-IE"/>
        </w:rPr>
        <mc:AlternateContent>
          <mc:Choice Requires="wps">
            <w:drawing>
              <wp:anchor distT="0" distB="0" distL="114300" distR="114300" simplePos="0" relativeHeight="251652096" behindDoc="0" locked="0" layoutInCell="1" allowOverlap="1" wp14:anchorId="22F62A2F" wp14:editId="4580F30C">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335D7" w14:textId="77777777" w:rsidR="00B2233B" w:rsidRDefault="00B2233B" w:rsidP="00B2233B">
                            <w:pPr>
                              <w:autoSpaceDE w:val="0"/>
                              <w:autoSpaceDN w:val="0"/>
                              <w:adjustRightInd w:val="0"/>
                              <w:jc w:val="center"/>
                              <w:rPr>
                                <w:rFonts w:cs="Arial"/>
                                <w:b/>
                                <w:bCs/>
                                <w:color w:val="000000"/>
                                <w:sz w:val="36"/>
                                <w:szCs w:val="36"/>
                              </w:rPr>
                            </w:pPr>
                          </w:p>
                          <w:p w14:paraId="2DC56DC5" w14:textId="77777777" w:rsidR="00B2233B" w:rsidRDefault="00B2233B" w:rsidP="00B2233B">
                            <w:pPr>
                              <w:pStyle w:val="CM12"/>
                              <w:jc w:val="center"/>
                            </w:pPr>
                            <w:r>
                              <w:rPr>
                                <w:b/>
                                <w:bCs/>
                                <w:color w:val="000000"/>
                                <w:sz w:val="50"/>
                                <w:szCs w:val="50"/>
                              </w:rPr>
                              <w:t>IALA World Wide Academy</w:t>
                            </w:r>
                          </w:p>
                          <w:p w14:paraId="0A10F14A" w14:textId="77777777" w:rsidR="00B2233B" w:rsidRDefault="00B2233B" w:rsidP="00B2233B">
                            <w:pPr>
                              <w:rPr>
                                <w:rFonts w:cs="Arial"/>
                              </w:rPr>
                            </w:pPr>
                          </w:p>
                          <w:p w14:paraId="47056BBD" w14:textId="77777777" w:rsidR="00B2233B" w:rsidRDefault="00B2233B" w:rsidP="00B2233B">
                            <w:pPr>
                              <w:pStyle w:val="CM13"/>
                              <w:spacing w:line="988" w:lineRule="atLeast"/>
                              <w:jc w:val="center"/>
                              <w:rPr>
                                <w:b/>
                                <w:bCs/>
                                <w:color w:val="000000"/>
                                <w:sz w:val="42"/>
                                <w:szCs w:val="42"/>
                              </w:rPr>
                            </w:pPr>
                            <w:r>
                              <w:rPr>
                                <w:b/>
                                <w:bCs/>
                                <w:color w:val="000000"/>
                                <w:sz w:val="42"/>
                                <w:szCs w:val="42"/>
                              </w:rPr>
                              <w:t>LEVEL 2 – Technician Training</w:t>
                            </w:r>
                          </w:p>
                          <w:p w14:paraId="360312EB" w14:textId="77777777" w:rsidR="00B2233B" w:rsidRDefault="00B2233B" w:rsidP="00B2233B">
                            <w:pPr>
                              <w:pStyle w:val="CM13"/>
                              <w:spacing w:line="988" w:lineRule="atLeast"/>
                              <w:jc w:val="center"/>
                              <w:rPr>
                                <w:b/>
                                <w:bCs/>
                                <w:color w:val="000000"/>
                                <w:sz w:val="42"/>
                                <w:szCs w:val="42"/>
                              </w:rPr>
                            </w:pPr>
                            <w:r>
                              <w:rPr>
                                <w:b/>
                                <w:bCs/>
                                <w:color w:val="000000"/>
                                <w:sz w:val="42"/>
                                <w:szCs w:val="42"/>
                              </w:rPr>
                              <w:t>Buoy Cleaning</w:t>
                            </w:r>
                          </w:p>
                          <w:p w14:paraId="2EF9925F" w14:textId="77777777" w:rsidR="00B2233B" w:rsidRDefault="00B2233B" w:rsidP="00B2233B">
                            <w:pPr>
                              <w:pStyle w:val="CM13"/>
                              <w:spacing w:line="988" w:lineRule="atLeast"/>
                              <w:jc w:val="center"/>
                              <w:rPr>
                                <w:b/>
                                <w:bCs/>
                                <w:color w:val="000000"/>
                                <w:sz w:val="42"/>
                                <w:szCs w:val="42"/>
                              </w:rPr>
                            </w:pPr>
                            <w:r>
                              <w:rPr>
                                <w:b/>
                                <w:bCs/>
                                <w:color w:val="000000"/>
                                <w:sz w:val="42"/>
                                <w:szCs w:val="42"/>
                              </w:rPr>
                              <w:t>Module 1 Element 1.8</w:t>
                            </w:r>
                          </w:p>
                          <w:p w14:paraId="3771078D" w14:textId="77777777" w:rsidR="00F977FC" w:rsidRPr="00F977FC" w:rsidRDefault="00F977FC" w:rsidP="00F977FC"/>
                          <w:p w14:paraId="063B792E" w14:textId="77777777" w:rsidR="00F977FC" w:rsidRPr="00F977FC" w:rsidRDefault="00F977FC" w:rsidP="00F977FC">
                            <w:pPr>
                              <w:jc w:val="center"/>
                              <w:rPr>
                                <w:b/>
                                <w:sz w:val="40"/>
                                <w:szCs w:val="40"/>
                              </w:rPr>
                            </w:pPr>
                            <w:r w:rsidRPr="00F977FC">
                              <w:rPr>
                                <w:b/>
                                <w:sz w:val="40"/>
                                <w:szCs w:val="40"/>
                              </w:rPr>
                              <w:t>(L2.1.8)</w:t>
                            </w:r>
                          </w:p>
                          <w:p w14:paraId="32A47BBB" w14:textId="77777777" w:rsidR="00B2233B" w:rsidRDefault="00124BAC" w:rsidP="00B2233B">
                            <w:pPr>
                              <w:pStyle w:val="CM13"/>
                              <w:spacing w:line="988" w:lineRule="atLeast"/>
                              <w:jc w:val="center"/>
                              <w:rPr>
                                <w:b/>
                                <w:bCs/>
                                <w:color w:val="000000"/>
                                <w:sz w:val="42"/>
                                <w:szCs w:val="42"/>
                              </w:rPr>
                            </w:pPr>
                            <w:r>
                              <w:rPr>
                                <w:b/>
                                <w:bCs/>
                                <w:color w:val="000000"/>
                                <w:sz w:val="42"/>
                                <w:szCs w:val="42"/>
                              </w:rPr>
                              <w:t xml:space="preserve">Edition </w:t>
                            </w:r>
                            <w:ins w:id="1" w:author="Gerardine Delanoye" w:date="2016-03-10T10:07:00Z">
                              <w:r>
                                <w:rPr>
                                  <w:b/>
                                  <w:bCs/>
                                  <w:color w:val="000000"/>
                                  <w:sz w:val="42"/>
                                  <w:szCs w:val="42"/>
                                </w:rPr>
                                <w:t>2</w:t>
                              </w:r>
                            </w:ins>
                            <w:del w:id="2" w:author="Gerardine Delanoye" w:date="2016-03-10T10:07:00Z">
                              <w:r w:rsidDel="00124BAC">
                                <w:rPr>
                                  <w:b/>
                                  <w:bCs/>
                                  <w:color w:val="000000"/>
                                  <w:sz w:val="42"/>
                                  <w:szCs w:val="42"/>
                                </w:rPr>
                                <w:delText>1</w:delText>
                              </w:r>
                            </w:del>
                          </w:p>
                          <w:p w14:paraId="6B2B7A3D" w14:textId="77777777" w:rsidR="00B2233B" w:rsidRDefault="00B2233B" w:rsidP="00B2233B">
                            <w:pPr>
                              <w:pStyle w:val="CM13"/>
                              <w:spacing w:line="988" w:lineRule="atLeast"/>
                              <w:jc w:val="center"/>
                              <w:rPr>
                                <w:b/>
                                <w:bCs/>
                                <w:color w:val="000000"/>
                                <w:sz w:val="42"/>
                                <w:szCs w:val="42"/>
                              </w:rPr>
                            </w:pPr>
                            <w:del w:id="3" w:author="Gerardine Delanoye" w:date="2016-03-10T10:07:00Z">
                              <w:r w:rsidDel="00124BAC">
                                <w:rPr>
                                  <w:b/>
                                  <w:bCs/>
                                  <w:color w:val="000000"/>
                                  <w:sz w:val="42"/>
                                  <w:szCs w:val="42"/>
                                </w:rPr>
                                <w:delText>October 2012</w:delText>
                              </w:r>
                            </w:del>
                            <w:ins w:id="4" w:author="Gerardine Delanoye" w:date="2016-03-10T10:07:00Z">
                              <w:r w:rsidR="00124BAC">
                                <w:rPr>
                                  <w:b/>
                                  <w:bCs/>
                                  <w:color w:val="000000"/>
                                  <w:sz w:val="42"/>
                                  <w:szCs w:val="42"/>
                                </w:rPr>
                                <w:t>Juin 2016</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62A2F"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5CD335D7" w14:textId="77777777" w:rsidR="00B2233B" w:rsidRDefault="00B2233B" w:rsidP="00B2233B">
                      <w:pPr>
                        <w:autoSpaceDE w:val="0"/>
                        <w:autoSpaceDN w:val="0"/>
                        <w:adjustRightInd w:val="0"/>
                        <w:jc w:val="center"/>
                        <w:rPr>
                          <w:rFonts w:cs="Arial"/>
                          <w:b/>
                          <w:bCs/>
                          <w:color w:val="000000"/>
                          <w:sz w:val="36"/>
                          <w:szCs w:val="36"/>
                        </w:rPr>
                      </w:pPr>
                    </w:p>
                    <w:p w14:paraId="2DC56DC5" w14:textId="77777777" w:rsidR="00B2233B" w:rsidRDefault="00B2233B" w:rsidP="00B2233B">
                      <w:pPr>
                        <w:pStyle w:val="CM12"/>
                        <w:jc w:val="center"/>
                      </w:pPr>
                      <w:r>
                        <w:rPr>
                          <w:b/>
                          <w:bCs/>
                          <w:color w:val="000000"/>
                          <w:sz w:val="50"/>
                          <w:szCs w:val="50"/>
                        </w:rPr>
                        <w:t>IALA World Wide Academy</w:t>
                      </w:r>
                    </w:p>
                    <w:p w14:paraId="0A10F14A" w14:textId="77777777" w:rsidR="00B2233B" w:rsidRDefault="00B2233B" w:rsidP="00B2233B">
                      <w:pPr>
                        <w:rPr>
                          <w:rFonts w:cs="Arial"/>
                        </w:rPr>
                      </w:pPr>
                    </w:p>
                    <w:p w14:paraId="47056BBD" w14:textId="77777777" w:rsidR="00B2233B" w:rsidRDefault="00B2233B" w:rsidP="00B2233B">
                      <w:pPr>
                        <w:pStyle w:val="CM13"/>
                        <w:spacing w:line="988" w:lineRule="atLeast"/>
                        <w:jc w:val="center"/>
                        <w:rPr>
                          <w:b/>
                          <w:bCs/>
                          <w:color w:val="000000"/>
                          <w:sz w:val="42"/>
                          <w:szCs w:val="42"/>
                        </w:rPr>
                      </w:pPr>
                      <w:r>
                        <w:rPr>
                          <w:b/>
                          <w:bCs/>
                          <w:color w:val="000000"/>
                          <w:sz w:val="42"/>
                          <w:szCs w:val="42"/>
                        </w:rPr>
                        <w:t>LEVEL 2 – Technician Training</w:t>
                      </w:r>
                    </w:p>
                    <w:p w14:paraId="360312EB" w14:textId="77777777" w:rsidR="00B2233B" w:rsidRDefault="00B2233B" w:rsidP="00B2233B">
                      <w:pPr>
                        <w:pStyle w:val="CM13"/>
                        <w:spacing w:line="988" w:lineRule="atLeast"/>
                        <w:jc w:val="center"/>
                        <w:rPr>
                          <w:b/>
                          <w:bCs/>
                          <w:color w:val="000000"/>
                          <w:sz w:val="42"/>
                          <w:szCs w:val="42"/>
                        </w:rPr>
                      </w:pPr>
                      <w:r>
                        <w:rPr>
                          <w:b/>
                          <w:bCs/>
                          <w:color w:val="000000"/>
                          <w:sz w:val="42"/>
                          <w:szCs w:val="42"/>
                        </w:rPr>
                        <w:t>Buoy Cleaning</w:t>
                      </w:r>
                    </w:p>
                    <w:p w14:paraId="2EF9925F" w14:textId="77777777" w:rsidR="00B2233B" w:rsidRDefault="00B2233B" w:rsidP="00B2233B">
                      <w:pPr>
                        <w:pStyle w:val="CM13"/>
                        <w:spacing w:line="988" w:lineRule="atLeast"/>
                        <w:jc w:val="center"/>
                        <w:rPr>
                          <w:b/>
                          <w:bCs/>
                          <w:color w:val="000000"/>
                          <w:sz w:val="42"/>
                          <w:szCs w:val="42"/>
                        </w:rPr>
                      </w:pPr>
                      <w:r>
                        <w:rPr>
                          <w:b/>
                          <w:bCs/>
                          <w:color w:val="000000"/>
                          <w:sz w:val="42"/>
                          <w:szCs w:val="42"/>
                        </w:rPr>
                        <w:t>Module 1 Element 1.8</w:t>
                      </w:r>
                    </w:p>
                    <w:p w14:paraId="3771078D" w14:textId="77777777" w:rsidR="00F977FC" w:rsidRPr="00F977FC" w:rsidRDefault="00F977FC" w:rsidP="00F977FC"/>
                    <w:p w14:paraId="063B792E" w14:textId="77777777" w:rsidR="00F977FC" w:rsidRPr="00F977FC" w:rsidRDefault="00F977FC" w:rsidP="00F977FC">
                      <w:pPr>
                        <w:jc w:val="center"/>
                        <w:rPr>
                          <w:b/>
                          <w:sz w:val="40"/>
                          <w:szCs w:val="40"/>
                        </w:rPr>
                      </w:pPr>
                      <w:r w:rsidRPr="00F977FC">
                        <w:rPr>
                          <w:b/>
                          <w:sz w:val="40"/>
                          <w:szCs w:val="40"/>
                        </w:rPr>
                        <w:t>(L2.1.8)</w:t>
                      </w:r>
                    </w:p>
                    <w:p w14:paraId="32A47BBB" w14:textId="77777777" w:rsidR="00B2233B" w:rsidRDefault="00124BAC" w:rsidP="00B2233B">
                      <w:pPr>
                        <w:pStyle w:val="CM13"/>
                        <w:spacing w:line="988" w:lineRule="atLeast"/>
                        <w:jc w:val="center"/>
                        <w:rPr>
                          <w:b/>
                          <w:bCs/>
                          <w:color w:val="000000"/>
                          <w:sz w:val="42"/>
                          <w:szCs w:val="42"/>
                        </w:rPr>
                      </w:pPr>
                      <w:r>
                        <w:rPr>
                          <w:b/>
                          <w:bCs/>
                          <w:color w:val="000000"/>
                          <w:sz w:val="42"/>
                          <w:szCs w:val="42"/>
                        </w:rPr>
                        <w:t xml:space="preserve">Edition </w:t>
                      </w:r>
                      <w:ins w:id="5" w:author="Gerardine Delanoye" w:date="2016-03-10T10:07:00Z">
                        <w:r>
                          <w:rPr>
                            <w:b/>
                            <w:bCs/>
                            <w:color w:val="000000"/>
                            <w:sz w:val="42"/>
                            <w:szCs w:val="42"/>
                          </w:rPr>
                          <w:t>2</w:t>
                        </w:r>
                      </w:ins>
                      <w:del w:id="6" w:author="Gerardine Delanoye" w:date="2016-03-10T10:07:00Z">
                        <w:r w:rsidDel="00124BAC">
                          <w:rPr>
                            <w:b/>
                            <w:bCs/>
                            <w:color w:val="000000"/>
                            <w:sz w:val="42"/>
                            <w:szCs w:val="42"/>
                          </w:rPr>
                          <w:delText>1</w:delText>
                        </w:r>
                      </w:del>
                    </w:p>
                    <w:p w14:paraId="6B2B7A3D" w14:textId="77777777" w:rsidR="00B2233B" w:rsidRDefault="00B2233B" w:rsidP="00B2233B">
                      <w:pPr>
                        <w:pStyle w:val="CM13"/>
                        <w:spacing w:line="988" w:lineRule="atLeast"/>
                        <w:jc w:val="center"/>
                        <w:rPr>
                          <w:b/>
                          <w:bCs/>
                          <w:color w:val="000000"/>
                          <w:sz w:val="42"/>
                          <w:szCs w:val="42"/>
                        </w:rPr>
                      </w:pPr>
                      <w:del w:id="7" w:author="Gerardine Delanoye" w:date="2016-03-10T10:07:00Z">
                        <w:r w:rsidDel="00124BAC">
                          <w:rPr>
                            <w:b/>
                            <w:bCs/>
                            <w:color w:val="000000"/>
                            <w:sz w:val="42"/>
                            <w:szCs w:val="42"/>
                          </w:rPr>
                          <w:delText>October 2012</w:delText>
                        </w:r>
                      </w:del>
                      <w:ins w:id="8" w:author="Gerardine Delanoye" w:date="2016-03-10T10:07:00Z">
                        <w:r w:rsidR="00124BAC">
                          <w:rPr>
                            <w:b/>
                            <w:bCs/>
                            <w:color w:val="000000"/>
                            <w:sz w:val="42"/>
                            <w:szCs w:val="42"/>
                          </w:rPr>
                          <w:t>Juin 2016</w:t>
                        </w:r>
                      </w:ins>
                    </w:p>
                  </w:txbxContent>
                </v:textbox>
              </v:shape>
            </w:pict>
          </mc:Fallback>
        </mc:AlternateContent>
      </w:r>
      <w:r>
        <w:rPr>
          <w:noProof/>
          <w:lang w:val="en-IE" w:eastAsia="en-IE"/>
        </w:rPr>
        <mc:AlternateContent>
          <mc:Choice Requires="wps">
            <w:drawing>
              <wp:anchor distT="0" distB="0" distL="114300" distR="114300" simplePos="0" relativeHeight="251654144" behindDoc="0" locked="0" layoutInCell="1" allowOverlap="1" wp14:anchorId="66468D55" wp14:editId="3BA8DDE1">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C7E4A" w14:textId="77777777" w:rsidR="00B2233B" w:rsidRDefault="00B2233B" w:rsidP="00B2233B">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6315DDFC" w14:textId="77777777" w:rsidR="00B2233B" w:rsidRDefault="00B2233B" w:rsidP="00B2233B">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58F1E530" w14:textId="77777777" w:rsidR="00B2233B" w:rsidRDefault="00B2233B" w:rsidP="00B2233B">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52F237B4" w14:textId="77777777" w:rsidR="00B2233B" w:rsidRDefault="00B2233B" w:rsidP="00B2233B">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9" w:author="Gerardine Delanoye" w:date="2016-03-10T10:10:00Z">
                              <w:r w:rsidR="00DA16D8">
                                <w:rPr>
                                  <w:rFonts w:cs="Times New Roman"/>
                                  <w:sz w:val="20"/>
                                </w:rPr>
                                <w:fldChar w:fldCharType="begin"/>
                              </w:r>
                              <w:r w:rsidR="00DA16D8">
                                <w:rPr>
                                  <w:rFonts w:cs="Times New Roman"/>
                                  <w:sz w:val="20"/>
                                </w:rPr>
                                <w:instrText xml:space="preserve"> HYPERLINK "mailto:</w:instrText>
                              </w:r>
                            </w:ins>
                            <w:ins w:id="10" w:author="Gerardine Delanoye" w:date="2016-03-10T10:09:00Z">
                              <w:r w:rsidR="00DA16D8" w:rsidRPr="00DA16D8">
                                <w:rPr>
                                  <w:rPrChange w:id="11" w:author="Gerardine Delanoye" w:date="2016-03-10T10:10:00Z">
                                    <w:rPr>
                                      <w:rStyle w:val="Hyperlink"/>
                                      <w:sz w:val="20"/>
                                    </w:rPr>
                                  </w:rPrChange>
                                </w:rPr>
                                <w:instrText>academy</w:instrText>
                              </w:r>
                            </w:ins>
                            <w:r w:rsidR="00DA16D8" w:rsidRPr="00DA16D8">
                              <w:rPr>
                                <w:rPrChange w:id="12" w:author="Gerardine Delanoye" w:date="2016-03-10T10:10:00Z">
                                  <w:rPr>
                                    <w:rStyle w:val="Hyperlink"/>
                                    <w:sz w:val="20"/>
                                  </w:rPr>
                                </w:rPrChange>
                              </w:rPr>
                              <w:instrText>@iala-aism.org</w:instrText>
                            </w:r>
                            <w:ins w:id="13" w:author="Gerardine Delanoye" w:date="2016-03-10T10:10:00Z">
                              <w:r w:rsidR="00DA16D8">
                                <w:rPr>
                                  <w:rFonts w:cs="Times New Roman"/>
                                  <w:sz w:val="20"/>
                                </w:rPr>
                                <w:instrText xml:space="preserve">" </w:instrText>
                              </w:r>
                              <w:r w:rsidR="00DA16D8">
                                <w:rPr>
                                  <w:rFonts w:cs="Times New Roman"/>
                                  <w:sz w:val="20"/>
                                </w:rPr>
                                <w:fldChar w:fldCharType="separate"/>
                              </w:r>
                            </w:ins>
                            <w:ins w:id="14" w:author="Gerardine Delanoye" w:date="2016-03-10T10:09:00Z">
                              <w:r w:rsidR="00DA16D8" w:rsidRPr="00DA16D8">
                                <w:rPr>
                                  <w:rStyle w:val="Hyperlink"/>
                                  <w:sz w:val="20"/>
                                </w:rPr>
                                <w:t>academy</w:t>
                              </w:r>
                            </w:ins>
                            <w:del w:id="15" w:author="Gerardine Delanoye" w:date="2016-03-10T10:09:00Z">
                              <w:r w:rsidR="00DA16D8" w:rsidRPr="00DA16D8" w:rsidDel="00DA16D8">
                                <w:rPr>
                                  <w:rStyle w:val="Hyperlink"/>
                                  <w:sz w:val="20"/>
                                </w:rPr>
                                <w:delText>contact</w:delText>
                              </w:r>
                            </w:del>
                            <w:r w:rsidR="00DA16D8" w:rsidRPr="00DA16D8">
                              <w:rPr>
                                <w:rStyle w:val="Hyperlink"/>
                                <w:sz w:val="20"/>
                              </w:rPr>
                              <w:t>@iala-aism.org</w:t>
                            </w:r>
                            <w:ins w:id="16" w:author="Gerardine Delanoye" w:date="2016-03-10T10:10:00Z">
                              <w:r w:rsidR="00DA16D8">
                                <w:rPr>
                                  <w:rFonts w:cs="Times New Roman"/>
                                  <w:sz w:val="20"/>
                                </w:rPr>
                                <w:fldChar w:fldCharType="end"/>
                              </w:r>
                            </w:ins>
                            <w:r>
                              <w:rPr>
                                <w:sz w:val="20"/>
                                <w:szCs w:val="20"/>
                              </w:rPr>
                              <w:t xml:space="preserve"> </w:t>
                            </w:r>
                            <w:r>
                              <w:rPr>
                                <w:rFonts w:cs="Arial"/>
                                <w:color w:val="000000"/>
                                <w:sz w:val="20"/>
                                <w:szCs w:val="18"/>
                              </w:rPr>
                              <w:t xml:space="preserve">      Internet:  </w:t>
                            </w:r>
                            <w:hyperlink r:id="rId8"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68D55" id="Text Box 8" o:spid="_x0000_s1027" type="#_x0000_t202" style="position:absolute;left:0;text-align:left;margin-left:67.35pt;margin-top:585.35pt;width:361.25pt;height:69.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Is1uwIAAMA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" filled="f" fillcolor="#0c9" stroked="f">
                <v:textbox>
                  <w:txbxContent>
                    <w:p w14:paraId="7FCC7E4A" w14:textId="77777777" w:rsidR="00B2233B" w:rsidRDefault="00B2233B" w:rsidP="00B2233B">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6315DDFC" w14:textId="77777777" w:rsidR="00B2233B" w:rsidRDefault="00B2233B" w:rsidP="00B2233B">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58F1E530" w14:textId="77777777" w:rsidR="00B2233B" w:rsidRDefault="00B2233B" w:rsidP="00B2233B">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52F237B4" w14:textId="77777777" w:rsidR="00B2233B" w:rsidRDefault="00B2233B" w:rsidP="00B2233B">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7" w:author="Gerardine Delanoye" w:date="2016-03-10T10:10:00Z">
                        <w:r w:rsidR="00DA16D8">
                          <w:rPr>
                            <w:rFonts w:cs="Times New Roman"/>
                            <w:sz w:val="20"/>
                          </w:rPr>
                          <w:fldChar w:fldCharType="begin"/>
                        </w:r>
                        <w:r w:rsidR="00DA16D8">
                          <w:rPr>
                            <w:rFonts w:cs="Times New Roman"/>
                            <w:sz w:val="20"/>
                          </w:rPr>
                          <w:instrText xml:space="preserve"> HYPERLINK "mailto:</w:instrText>
                        </w:r>
                      </w:ins>
                      <w:ins w:id="18" w:author="Gerardine Delanoye" w:date="2016-03-10T10:09:00Z">
                        <w:r w:rsidR="00DA16D8" w:rsidRPr="00DA16D8">
                          <w:rPr>
                            <w:rPrChange w:id="19" w:author="Gerardine Delanoye" w:date="2016-03-10T10:10:00Z">
                              <w:rPr>
                                <w:rStyle w:val="Hyperlink"/>
                                <w:sz w:val="20"/>
                              </w:rPr>
                            </w:rPrChange>
                          </w:rPr>
                          <w:instrText>academy</w:instrText>
                        </w:r>
                      </w:ins>
                      <w:r w:rsidR="00DA16D8" w:rsidRPr="00DA16D8">
                        <w:rPr>
                          <w:rPrChange w:id="20" w:author="Gerardine Delanoye" w:date="2016-03-10T10:10:00Z">
                            <w:rPr>
                              <w:rStyle w:val="Hyperlink"/>
                              <w:sz w:val="20"/>
                            </w:rPr>
                          </w:rPrChange>
                        </w:rPr>
                        <w:instrText>@iala-aism.org</w:instrText>
                      </w:r>
                      <w:ins w:id="21" w:author="Gerardine Delanoye" w:date="2016-03-10T10:10:00Z">
                        <w:r w:rsidR="00DA16D8">
                          <w:rPr>
                            <w:rFonts w:cs="Times New Roman"/>
                            <w:sz w:val="20"/>
                          </w:rPr>
                          <w:instrText xml:space="preserve">" </w:instrText>
                        </w:r>
                        <w:r w:rsidR="00DA16D8">
                          <w:rPr>
                            <w:rFonts w:cs="Times New Roman"/>
                            <w:sz w:val="20"/>
                          </w:rPr>
                          <w:fldChar w:fldCharType="separate"/>
                        </w:r>
                      </w:ins>
                      <w:ins w:id="22" w:author="Gerardine Delanoye" w:date="2016-03-10T10:09:00Z">
                        <w:r w:rsidR="00DA16D8" w:rsidRPr="00DA16D8">
                          <w:rPr>
                            <w:rStyle w:val="Hyperlink"/>
                            <w:sz w:val="20"/>
                          </w:rPr>
                          <w:t>academy</w:t>
                        </w:r>
                      </w:ins>
                      <w:del w:id="23" w:author="Gerardine Delanoye" w:date="2016-03-10T10:09:00Z">
                        <w:r w:rsidR="00DA16D8" w:rsidRPr="00DA16D8" w:rsidDel="00DA16D8">
                          <w:rPr>
                            <w:rStyle w:val="Hyperlink"/>
                            <w:sz w:val="20"/>
                          </w:rPr>
                          <w:delText>contact</w:delText>
                        </w:r>
                      </w:del>
                      <w:r w:rsidR="00DA16D8" w:rsidRPr="00DA16D8">
                        <w:rPr>
                          <w:rStyle w:val="Hyperlink"/>
                          <w:sz w:val="20"/>
                        </w:rPr>
                        <w:t>@iala-aism.org</w:t>
                      </w:r>
                      <w:ins w:id="24" w:author="Gerardine Delanoye" w:date="2016-03-10T10:10:00Z">
                        <w:r w:rsidR="00DA16D8">
                          <w:rPr>
                            <w:rFonts w:cs="Times New Roman"/>
                            <w:sz w:val="20"/>
                          </w:rPr>
                          <w:fldChar w:fldCharType="end"/>
                        </w:r>
                      </w:ins>
                      <w:r>
                        <w:rPr>
                          <w:sz w:val="20"/>
                          <w:szCs w:val="20"/>
                        </w:rPr>
                        <w:t xml:space="preserve"> </w:t>
                      </w:r>
                      <w:r>
                        <w:rPr>
                          <w:rFonts w:cs="Arial"/>
                          <w:color w:val="000000"/>
                          <w:sz w:val="20"/>
                          <w:szCs w:val="18"/>
                        </w:rPr>
                        <w:t xml:space="preserve">      Internet:  </w:t>
                      </w:r>
                      <w:hyperlink r:id="rId9" w:history="1">
                        <w:r>
                          <w:rPr>
                            <w:rStyle w:val="Hyperlink"/>
                            <w:rFonts w:cs="Arial"/>
                            <w:sz w:val="20"/>
                            <w:szCs w:val="18"/>
                          </w:rPr>
                          <w:t>www.iala-aism.org</w:t>
                        </w:r>
                      </w:hyperlink>
                    </w:p>
                  </w:txbxContent>
                </v:textbox>
              </v:shape>
            </w:pict>
          </mc:Fallback>
        </mc:AlternateContent>
      </w:r>
      <w:r>
        <w:rPr>
          <w:noProof/>
          <w:lang w:val="en-IE" w:eastAsia="en-IE"/>
        </w:rPr>
        <mc:AlternateContent>
          <mc:Choice Requires="wps">
            <w:drawing>
              <wp:anchor distT="0" distB="0" distL="114299" distR="114299" simplePos="0" relativeHeight="251656192" behindDoc="0" locked="0" layoutInCell="1" allowOverlap="1" wp14:anchorId="5854DF12" wp14:editId="4AFEA9AD">
                <wp:simplePos x="0" y="0"/>
                <wp:positionH relativeFrom="column">
                  <wp:posOffset>0</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45FE7" id="Straight Connector 3"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IE" w:eastAsia="en-IE"/>
        </w:rPr>
        <mc:AlternateContent>
          <mc:Choice Requires="wps">
            <w:drawing>
              <wp:anchor distT="0" distB="0" distL="114300" distR="114300" simplePos="0" relativeHeight="251658240" behindDoc="0" locked="0" layoutInCell="1" allowOverlap="1" wp14:anchorId="26C04085" wp14:editId="3877ECA8">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B8104A" w14:textId="77777777" w:rsidR="00B2233B" w:rsidRDefault="00B2233B" w:rsidP="00B2233B">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04085" id="Text Box 5" o:spid="_x0000_s1028" type="#_x0000_t202" style="position:absolute;left:0;text-align:left;margin-left:-197.75pt;margin-top:445.9pt;width:432.3pt;height:30.1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4wwIAANI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nBD+MMCAADS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61B8104A" w14:textId="77777777" w:rsidR="00B2233B" w:rsidRDefault="00B2233B" w:rsidP="00B2233B">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300" distR="114300" simplePos="0" relativeHeight="251660288" behindDoc="0" locked="0" layoutInCell="1" allowOverlap="1" wp14:anchorId="6BBEC7AA" wp14:editId="10FEAE69">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4C428" w14:textId="77777777" w:rsidR="00B2233B" w:rsidRDefault="00B2233B" w:rsidP="00B2233B">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EC7AA" id="Text Box 7" o:spid="_x0000_s1029" type="#_x0000_t202" style="position:absolute;left:0;text-align:left;margin-left:-90.1pt;margin-top:122.15pt;width:224pt;height:37.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tkWee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E64C428" w14:textId="77777777" w:rsidR="00B2233B" w:rsidRDefault="00B2233B" w:rsidP="00B2233B">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299" distR="114299" simplePos="0" relativeHeight="251662336" behindDoc="0" locked="0" layoutInCell="1" allowOverlap="1" wp14:anchorId="1575AA1E" wp14:editId="5E0C0EAC">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52F25" id="Straight Connector 4" o:spid="_x0000_s1026" style="position:absolute;flip:y;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IE" w:eastAsia="en-IE"/>
        </w:rPr>
        <w:drawing>
          <wp:anchor distT="0" distB="0" distL="114300" distR="114300" simplePos="0" relativeHeight="251664384" behindDoc="0" locked="0" layoutInCell="1" allowOverlap="1" wp14:anchorId="0F9BCB28" wp14:editId="66CD7BDF">
            <wp:simplePos x="0" y="0"/>
            <wp:positionH relativeFrom="column">
              <wp:posOffset>2521585</wp:posOffset>
            </wp:positionH>
            <wp:positionV relativeFrom="paragraph">
              <wp:posOffset>5920740</wp:posOffset>
            </wp:positionV>
            <wp:extent cx="899160" cy="1238885"/>
            <wp:effectExtent l="0" t="0" r="0" b="0"/>
            <wp:wrapNone/>
            <wp:docPr id="2" name="Picture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ALA logo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bookmarkStart w:id="25" w:name="_Toc289325803"/>
      <w:bookmarkStart w:id="26" w:name="_GoBack"/>
      <w:bookmarkEnd w:id="0"/>
      <w:bookmarkEnd w:id="26"/>
      <w:r>
        <w:br w:type="page"/>
      </w:r>
      <w:bookmarkEnd w:id="25"/>
    </w:p>
    <w:p w14:paraId="668201E0" w14:textId="77777777" w:rsidR="00C807D0" w:rsidRPr="00FB3D29" w:rsidRDefault="00C807D0" w:rsidP="00083290">
      <w:pPr>
        <w:pStyle w:val="CM12"/>
        <w:jc w:val="center"/>
        <w:rPr>
          <w:b/>
          <w:bCs/>
          <w:color w:val="000000"/>
          <w:sz w:val="50"/>
          <w:szCs w:val="50"/>
        </w:rPr>
      </w:pPr>
    </w:p>
    <w:p w14:paraId="248EE13E" w14:textId="77777777" w:rsidR="00C807D0" w:rsidRPr="00FB3D29" w:rsidRDefault="00C807D0" w:rsidP="00083290">
      <w:pPr>
        <w:pStyle w:val="CM12"/>
        <w:jc w:val="center"/>
        <w:rPr>
          <w:b/>
          <w:bCs/>
          <w:color w:val="000000"/>
          <w:sz w:val="50"/>
          <w:szCs w:val="50"/>
        </w:rPr>
      </w:pPr>
    </w:p>
    <w:p w14:paraId="1863CC76" w14:textId="77777777" w:rsidR="00C807D0" w:rsidRPr="00FB3D29" w:rsidRDefault="00C807D0" w:rsidP="00083290">
      <w:pPr>
        <w:pStyle w:val="CM12"/>
        <w:jc w:val="center"/>
        <w:rPr>
          <w:b/>
          <w:bCs/>
          <w:color w:val="000000"/>
          <w:sz w:val="50"/>
          <w:szCs w:val="50"/>
        </w:rPr>
      </w:pPr>
    </w:p>
    <w:p w14:paraId="47A7828A" w14:textId="77777777" w:rsidR="00C807D0" w:rsidRPr="00FB3D29" w:rsidRDefault="00C807D0" w:rsidP="00083290">
      <w:pPr>
        <w:jc w:val="center"/>
        <w:rPr>
          <w:rFonts w:cs="Arial"/>
        </w:rPr>
      </w:pPr>
    </w:p>
    <w:p w14:paraId="0047C067" w14:textId="77777777" w:rsidR="00C807D0" w:rsidRPr="009115AA" w:rsidRDefault="00082991" w:rsidP="00082991">
      <w:pPr>
        <w:pStyle w:val="Title"/>
      </w:pPr>
      <w:bookmarkStart w:id="27" w:name="_Toc338403448"/>
      <w:r>
        <w:t xml:space="preserve">DOCUMENT </w:t>
      </w:r>
      <w:r w:rsidRPr="00082991">
        <w:t>REVISIONS</w:t>
      </w:r>
      <w:bookmarkEnd w:id="27"/>
    </w:p>
    <w:p w14:paraId="5BACE1D8" w14:textId="77777777" w:rsidR="00C807D0" w:rsidRPr="00A33327" w:rsidRDefault="00C807D0"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807D0" w:rsidRPr="00A33327" w14:paraId="26E75280" w14:textId="77777777" w:rsidTr="00FA1A59">
        <w:tc>
          <w:tcPr>
            <w:tcW w:w="1908" w:type="dxa"/>
          </w:tcPr>
          <w:p w14:paraId="1260FEAE" w14:textId="77777777" w:rsidR="00C807D0" w:rsidRPr="00A33327" w:rsidRDefault="00C807D0" w:rsidP="00FA1A59">
            <w:pPr>
              <w:spacing w:before="60" w:after="60"/>
              <w:jc w:val="center"/>
              <w:rPr>
                <w:rFonts w:cs="Arial"/>
                <w:b/>
                <w:bCs/>
              </w:rPr>
            </w:pPr>
            <w:r w:rsidRPr="00A33327">
              <w:rPr>
                <w:rFonts w:cs="Arial"/>
                <w:b/>
                <w:bCs/>
              </w:rPr>
              <w:t>Date</w:t>
            </w:r>
          </w:p>
        </w:tc>
        <w:tc>
          <w:tcPr>
            <w:tcW w:w="3360" w:type="dxa"/>
          </w:tcPr>
          <w:p w14:paraId="2E170798" w14:textId="77777777" w:rsidR="00C807D0" w:rsidRPr="00A33327" w:rsidRDefault="00C807D0" w:rsidP="00FA1A59">
            <w:pPr>
              <w:spacing w:before="60" w:after="60"/>
              <w:jc w:val="center"/>
              <w:rPr>
                <w:rFonts w:cs="Arial"/>
                <w:b/>
                <w:bCs/>
              </w:rPr>
            </w:pPr>
            <w:r w:rsidRPr="00A33327">
              <w:rPr>
                <w:rFonts w:cs="Arial"/>
                <w:b/>
                <w:bCs/>
              </w:rPr>
              <w:t>Page / Section Revised</w:t>
            </w:r>
          </w:p>
        </w:tc>
        <w:tc>
          <w:tcPr>
            <w:tcW w:w="4161" w:type="dxa"/>
          </w:tcPr>
          <w:p w14:paraId="448B1667" w14:textId="77777777" w:rsidR="00C807D0" w:rsidRPr="00A33327" w:rsidRDefault="00C807D0" w:rsidP="00FA1A59">
            <w:pPr>
              <w:spacing w:before="60" w:after="60"/>
              <w:jc w:val="center"/>
              <w:rPr>
                <w:rFonts w:cs="Arial"/>
                <w:b/>
                <w:bCs/>
              </w:rPr>
            </w:pPr>
            <w:r w:rsidRPr="00A33327">
              <w:rPr>
                <w:rFonts w:cs="Arial"/>
                <w:b/>
                <w:bCs/>
              </w:rPr>
              <w:t>Requirement for Revision</w:t>
            </w:r>
          </w:p>
        </w:tc>
      </w:tr>
      <w:tr w:rsidR="00C807D0" w:rsidRPr="0081138A" w14:paraId="0C4F3AEF" w14:textId="77777777" w:rsidTr="00FA1A59">
        <w:trPr>
          <w:trHeight w:val="851"/>
        </w:trPr>
        <w:tc>
          <w:tcPr>
            <w:tcW w:w="1908" w:type="dxa"/>
            <w:vAlign w:val="center"/>
          </w:tcPr>
          <w:p w14:paraId="1354AD41" w14:textId="7E344D15" w:rsidR="00C807D0" w:rsidRPr="0081138A" w:rsidRDefault="00611378" w:rsidP="00FA1A59">
            <w:pPr>
              <w:spacing w:before="60" w:after="60"/>
              <w:rPr>
                <w:highlight w:val="yellow"/>
              </w:rPr>
            </w:pPr>
            <w:ins w:id="28" w:author="Gerardine Delanoye" w:date="2016-03-10T10:11:00Z">
              <w:r>
                <w:rPr>
                  <w:highlight w:val="yellow"/>
                </w:rPr>
                <w:t>Juin 2016</w:t>
              </w:r>
            </w:ins>
          </w:p>
        </w:tc>
        <w:tc>
          <w:tcPr>
            <w:tcW w:w="3360" w:type="dxa"/>
            <w:vAlign w:val="center"/>
          </w:tcPr>
          <w:p w14:paraId="3287454B" w14:textId="77777777" w:rsidR="00C807D0" w:rsidRPr="0081138A" w:rsidRDefault="00DA16D8" w:rsidP="00FA1A59">
            <w:pPr>
              <w:spacing w:before="60" w:after="60"/>
              <w:rPr>
                <w:highlight w:val="yellow"/>
              </w:rPr>
            </w:pPr>
            <w:ins w:id="29" w:author="Gerardine Delanoye" w:date="2016-03-10T10:11:00Z">
              <w:r>
                <w:rPr>
                  <w:highlight w:val="yellow"/>
                </w:rPr>
                <w:t>Entire document</w:t>
              </w:r>
            </w:ins>
          </w:p>
        </w:tc>
        <w:tc>
          <w:tcPr>
            <w:tcW w:w="4161" w:type="dxa"/>
            <w:vAlign w:val="center"/>
          </w:tcPr>
          <w:p w14:paraId="0A7A2E4F" w14:textId="77777777" w:rsidR="00C807D0" w:rsidRPr="0081138A" w:rsidRDefault="00C807D0" w:rsidP="00FA1A59">
            <w:pPr>
              <w:spacing w:before="60" w:after="60"/>
            </w:pPr>
          </w:p>
        </w:tc>
      </w:tr>
      <w:tr w:rsidR="00C807D0" w:rsidRPr="0081138A" w14:paraId="13FEEA9C" w14:textId="77777777" w:rsidTr="00FA1A59">
        <w:trPr>
          <w:trHeight w:val="851"/>
        </w:trPr>
        <w:tc>
          <w:tcPr>
            <w:tcW w:w="1908" w:type="dxa"/>
            <w:vAlign w:val="center"/>
          </w:tcPr>
          <w:p w14:paraId="56949912" w14:textId="77777777" w:rsidR="00C807D0" w:rsidRPr="0081138A" w:rsidRDefault="00C807D0" w:rsidP="00FA1A59">
            <w:pPr>
              <w:spacing w:before="60" w:after="60"/>
            </w:pPr>
          </w:p>
        </w:tc>
        <w:tc>
          <w:tcPr>
            <w:tcW w:w="3360" w:type="dxa"/>
            <w:vAlign w:val="center"/>
          </w:tcPr>
          <w:p w14:paraId="1DC134DD" w14:textId="77777777" w:rsidR="00C807D0" w:rsidRPr="0081138A" w:rsidRDefault="00C807D0" w:rsidP="00FA1A59">
            <w:pPr>
              <w:spacing w:before="60" w:after="60"/>
            </w:pPr>
          </w:p>
        </w:tc>
        <w:tc>
          <w:tcPr>
            <w:tcW w:w="4161" w:type="dxa"/>
            <w:vAlign w:val="center"/>
          </w:tcPr>
          <w:p w14:paraId="1815B64A" w14:textId="77777777" w:rsidR="00C807D0" w:rsidRPr="0081138A" w:rsidRDefault="00C807D0" w:rsidP="00FA1A59">
            <w:pPr>
              <w:spacing w:before="60" w:after="60"/>
            </w:pPr>
          </w:p>
        </w:tc>
      </w:tr>
      <w:tr w:rsidR="00C807D0" w:rsidRPr="0081138A" w14:paraId="234642E1" w14:textId="77777777" w:rsidTr="00FA1A59">
        <w:trPr>
          <w:trHeight w:val="851"/>
        </w:trPr>
        <w:tc>
          <w:tcPr>
            <w:tcW w:w="1908" w:type="dxa"/>
            <w:vAlign w:val="center"/>
          </w:tcPr>
          <w:p w14:paraId="357B1F37" w14:textId="77777777" w:rsidR="00C807D0" w:rsidRPr="0081138A" w:rsidRDefault="00C807D0" w:rsidP="00FA1A59">
            <w:pPr>
              <w:spacing w:before="60" w:after="60"/>
            </w:pPr>
          </w:p>
        </w:tc>
        <w:tc>
          <w:tcPr>
            <w:tcW w:w="3360" w:type="dxa"/>
            <w:vAlign w:val="center"/>
          </w:tcPr>
          <w:p w14:paraId="4F6951D4" w14:textId="77777777" w:rsidR="00C807D0" w:rsidRPr="0081138A" w:rsidRDefault="00C807D0" w:rsidP="00FA1A59">
            <w:pPr>
              <w:spacing w:before="60" w:after="60"/>
            </w:pPr>
          </w:p>
        </w:tc>
        <w:tc>
          <w:tcPr>
            <w:tcW w:w="4161" w:type="dxa"/>
            <w:vAlign w:val="center"/>
          </w:tcPr>
          <w:p w14:paraId="16750B7C" w14:textId="77777777" w:rsidR="00C807D0" w:rsidRPr="0081138A" w:rsidRDefault="00C807D0" w:rsidP="00FA1A59">
            <w:pPr>
              <w:spacing w:before="60" w:after="60"/>
            </w:pPr>
          </w:p>
        </w:tc>
      </w:tr>
      <w:tr w:rsidR="00C807D0" w:rsidRPr="0081138A" w14:paraId="5C477438" w14:textId="77777777" w:rsidTr="00FA1A59">
        <w:trPr>
          <w:trHeight w:val="851"/>
        </w:trPr>
        <w:tc>
          <w:tcPr>
            <w:tcW w:w="1908" w:type="dxa"/>
            <w:vAlign w:val="center"/>
          </w:tcPr>
          <w:p w14:paraId="5980795E" w14:textId="77777777" w:rsidR="00C807D0" w:rsidRPr="0081138A" w:rsidRDefault="00C807D0" w:rsidP="00FA1A59">
            <w:pPr>
              <w:spacing w:before="60" w:after="60"/>
            </w:pPr>
          </w:p>
        </w:tc>
        <w:tc>
          <w:tcPr>
            <w:tcW w:w="3360" w:type="dxa"/>
            <w:vAlign w:val="center"/>
          </w:tcPr>
          <w:p w14:paraId="30BCFDDD" w14:textId="77777777" w:rsidR="00C807D0" w:rsidRPr="0081138A" w:rsidRDefault="00C807D0" w:rsidP="00FA1A59">
            <w:pPr>
              <w:spacing w:before="60" w:after="60"/>
            </w:pPr>
          </w:p>
        </w:tc>
        <w:tc>
          <w:tcPr>
            <w:tcW w:w="4161" w:type="dxa"/>
            <w:vAlign w:val="center"/>
          </w:tcPr>
          <w:p w14:paraId="5D63E4A5" w14:textId="77777777" w:rsidR="00C807D0" w:rsidRPr="0081138A" w:rsidRDefault="00C807D0" w:rsidP="00FA1A59">
            <w:pPr>
              <w:spacing w:before="60" w:after="60"/>
            </w:pPr>
          </w:p>
        </w:tc>
      </w:tr>
      <w:tr w:rsidR="00C807D0" w:rsidRPr="0081138A" w14:paraId="1AAD283C" w14:textId="77777777" w:rsidTr="00FA1A59">
        <w:trPr>
          <w:trHeight w:val="851"/>
        </w:trPr>
        <w:tc>
          <w:tcPr>
            <w:tcW w:w="1908" w:type="dxa"/>
            <w:vAlign w:val="center"/>
          </w:tcPr>
          <w:p w14:paraId="3C425FDC" w14:textId="77777777" w:rsidR="00C807D0" w:rsidRPr="0081138A" w:rsidRDefault="00C807D0" w:rsidP="00FA1A59">
            <w:pPr>
              <w:spacing w:before="60" w:after="60"/>
            </w:pPr>
          </w:p>
        </w:tc>
        <w:tc>
          <w:tcPr>
            <w:tcW w:w="3360" w:type="dxa"/>
            <w:vAlign w:val="center"/>
          </w:tcPr>
          <w:p w14:paraId="59645AC1" w14:textId="77777777" w:rsidR="00C807D0" w:rsidRPr="0081138A" w:rsidRDefault="00C807D0" w:rsidP="00FA1A59">
            <w:pPr>
              <w:spacing w:before="60" w:after="60"/>
            </w:pPr>
          </w:p>
        </w:tc>
        <w:tc>
          <w:tcPr>
            <w:tcW w:w="4161" w:type="dxa"/>
            <w:vAlign w:val="center"/>
          </w:tcPr>
          <w:p w14:paraId="79FA842A" w14:textId="77777777" w:rsidR="00C807D0" w:rsidRPr="0081138A" w:rsidRDefault="00C807D0" w:rsidP="00FA1A59">
            <w:pPr>
              <w:spacing w:before="60" w:after="60"/>
            </w:pPr>
          </w:p>
        </w:tc>
      </w:tr>
      <w:tr w:rsidR="00C807D0" w:rsidRPr="0081138A" w14:paraId="52951BD9" w14:textId="77777777" w:rsidTr="00FA1A59">
        <w:trPr>
          <w:trHeight w:val="851"/>
        </w:trPr>
        <w:tc>
          <w:tcPr>
            <w:tcW w:w="1908" w:type="dxa"/>
            <w:vAlign w:val="center"/>
          </w:tcPr>
          <w:p w14:paraId="7FED4BB4" w14:textId="77777777" w:rsidR="00C807D0" w:rsidRPr="0081138A" w:rsidRDefault="00C807D0" w:rsidP="00FA1A59">
            <w:pPr>
              <w:spacing w:before="60" w:after="60"/>
            </w:pPr>
          </w:p>
        </w:tc>
        <w:tc>
          <w:tcPr>
            <w:tcW w:w="3360" w:type="dxa"/>
            <w:vAlign w:val="center"/>
          </w:tcPr>
          <w:p w14:paraId="4D7E2449" w14:textId="77777777" w:rsidR="00C807D0" w:rsidRPr="0081138A" w:rsidRDefault="00C807D0" w:rsidP="00FA1A59">
            <w:pPr>
              <w:spacing w:before="60" w:after="60"/>
            </w:pPr>
          </w:p>
        </w:tc>
        <w:tc>
          <w:tcPr>
            <w:tcW w:w="4161" w:type="dxa"/>
            <w:vAlign w:val="center"/>
          </w:tcPr>
          <w:p w14:paraId="7B42F3EF" w14:textId="77777777" w:rsidR="00C807D0" w:rsidRPr="0081138A" w:rsidRDefault="00C807D0" w:rsidP="00FA1A59">
            <w:pPr>
              <w:spacing w:before="60" w:after="60"/>
            </w:pPr>
          </w:p>
        </w:tc>
      </w:tr>
    </w:tbl>
    <w:p w14:paraId="3D5A2FC5" w14:textId="77777777" w:rsidR="00C807D0" w:rsidRPr="00FB3D29" w:rsidRDefault="00C807D0">
      <w:pPr>
        <w:rPr>
          <w:rFonts w:cs="Arial"/>
        </w:rPr>
      </w:pPr>
    </w:p>
    <w:p w14:paraId="47E76D89" w14:textId="77777777" w:rsidR="00C807D0" w:rsidRDefault="00C807D0">
      <w:pPr>
        <w:rPr>
          <w:b/>
          <w:sz w:val="36"/>
          <w:szCs w:val="36"/>
        </w:rPr>
      </w:pPr>
      <w:bookmarkStart w:id="30" w:name="_Toc306308766"/>
      <w:r>
        <w:br w:type="page"/>
      </w:r>
    </w:p>
    <w:p w14:paraId="1461F9DD" w14:textId="77777777" w:rsidR="00C807D0" w:rsidRDefault="00082991" w:rsidP="006C3CB5">
      <w:pPr>
        <w:pStyle w:val="Title"/>
      </w:pPr>
      <w:bookmarkStart w:id="31" w:name="_Toc338403449"/>
      <w:bookmarkEnd w:id="30"/>
      <w:r>
        <w:lastRenderedPageBreak/>
        <w:t>FOREWORD</w:t>
      </w:r>
      <w:bookmarkEnd w:id="31"/>
    </w:p>
    <w:p w14:paraId="0DBB45A4" w14:textId="77777777" w:rsidR="00C807D0" w:rsidRPr="00933831" w:rsidRDefault="00C807D0">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646B5A73" w14:textId="77777777" w:rsidR="00C807D0" w:rsidRPr="00933831" w:rsidRDefault="00C807D0">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0579DEA0" w14:textId="77777777" w:rsidR="00C807D0" w:rsidRPr="00933831" w:rsidRDefault="00C807D0" w:rsidP="002F1F30">
      <w:pPr>
        <w:pStyle w:val="BodyText"/>
        <w:rPr>
          <w:rFonts w:cs="Arial"/>
          <w:lang w:eastAsia="de-DE"/>
        </w:rPr>
      </w:pPr>
      <w:r w:rsidRPr="00933831">
        <w:rPr>
          <w:rFonts w:cs="Arial"/>
          <w:lang w:eastAsia="de-DE"/>
        </w:rPr>
        <w:t>IALA Committees working closely with the IALA World</w:t>
      </w:r>
      <w:ins w:id="32" w:author="Gerardine Delanoye" w:date="2016-03-10T10:11:00Z">
        <w:r w:rsidR="00DA16D8">
          <w:rPr>
            <w:rFonts w:cs="Arial"/>
            <w:lang w:eastAsia="de-DE"/>
          </w:rPr>
          <w:t>-</w:t>
        </w:r>
      </w:ins>
      <w:del w:id="33" w:author="Gerardine Delanoye" w:date="2016-03-10T10:11:00Z">
        <w:r w:rsidRPr="00933831" w:rsidDel="00DA16D8">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0A321F">
        <w:rPr>
          <w:rFonts w:cs="Arial"/>
          <w:lang w:eastAsia="de-DE"/>
        </w:rPr>
        <w:t>b</w:t>
      </w:r>
      <w:r w:rsidR="002F1F30">
        <w:rPr>
          <w:rFonts w:cs="Arial"/>
          <w:lang w:eastAsia="de-DE"/>
        </w:rPr>
        <w:t xml:space="preserve">uoy </w:t>
      </w:r>
      <w:r w:rsidR="000A321F">
        <w:rPr>
          <w:rFonts w:cs="Arial"/>
          <w:lang w:eastAsia="de-DE"/>
        </w:rPr>
        <w:t>c</w:t>
      </w:r>
      <w:r w:rsidR="002F1F30">
        <w:rPr>
          <w:rFonts w:cs="Arial"/>
          <w:lang w:eastAsia="de-DE"/>
        </w:rPr>
        <w:t>leaning</w:t>
      </w:r>
      <w:r w:rsidRPr="00933831">
        <w:rPr>
          <w:rFonts w:cs="Arial"/>
          <w:lang w:eastAsia="de-DE"/>
        </w:rPr>
        <w:t xml:space="preserve"> should be read in conjunction with the Training Overview Document IALA WWA.</w:t>
      </w:r>
      <w:r w:rsidR="00FD21DB">
        <w:rPr>
          <w:rFonts w:cs="Arial"/>
          <w:lang w:eastAsia="de-DE"/>
        </w:rPr>
        <w:t>L2.</w:t>
      </w:r>
      <w:r w:rsidRPr="00933831">
        <w:rPr>
          <w:rFonts w:cs="Arial"/>
          <w:lang w:eastAsia="de-DE"/>
        </w:rPr>
        <w:t>0 which contains standard guidance for the conduct of all Level 2 model courses</w:t>
      </w:r>
    </w:p>
    <w:p w14:paraId="2F5E425E" w14:textId="77777777" w:rsidR="00C807D0" w:rsidRPr="00933831" w:rsidRDefault="00C807D0" w:rsidP="002F1F30">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640C8">
        <w:rPr>
          <w:rFonts w:cs="Arial"/>
          <w:szCs w:val="22"/>
        </w:rPr>
        <w:t>b</w:t>
      </w:r>
      <w:r w:rsidR="008640C8" w:rsidRPr="007F60A3">
        <w:rPr>
          <w:rFonts w:cs="Arial"/>
          <w:szCs w:val="22"/>
        </w:rPr>
        <w:t xml:space="preserve">uoy </w:t>
      </w:r>
      <w:r w:rsidR="002F1F30">
        <w:rPr>
          <w:rFonts w:cs="Arial"/>
          <w:szCs w:val="22"/>
        </w:rPr>
        <w:t>cleaning</w:t>
      </w:r>
      <w:r w:rsidRPr="00933831">
        <w:rPr>
          <w:rFonts w:cs="Arial"/>
          <w:lang w:eastAsia="de-DE"/>
        </w:rPr>
        <w:t>.  Assistance in implementing this and other model courses may be obtained from the IALA World</w:t>
      </w:r>
      <w:ins w:id="34" w:author="Gerardine Delanoye" w:date="2016-03-10T10:11:00Z">
        <w:r w:rsidR="00DA16D8">
          <w:rPr>
            <w:rFonts w:cs="Arial"/>
            <w:lang w:eastAsia="de-DE"/>
          </w:rPr>
          <w:t>-</w:t>
        </w:r>
      </w:ins>
      <w:del w:id="35" w:author="Gerardine Delanoye" w:date="2016-03-10T10:11:00Z">
        <w:r w:rsidRPr="00933831" w:rsidDel="00DA16D8">
          <w:rPr>
            <w:rFonts w:cs="Arial"/>
            <w:lang w:eastAsia="de-DE"/>
          </w:rPr>
          <w:delText xml:space="preserve"> </w:delText>
        </w:r>
      </w:del>
      <w:r w:rsidRPr="00933831">
        <w:rPr>
          <w:rFonts w:cs="Arial"/>
          <w:lang w:eastAsia="de-DE"/>
        </w:rPr>
        <w:t>Wide Academy at the following address:</w:t>
      </w:r>
    </w:p>
    <w:p w14:paraId="4E24EA5D" w14:textId="77777777" w:rsidR="00C807D0" w:rsidRPr="00FA1A59" w:rsidRDefault="00C807D0" w:rsidP="00FA1A59">
      <w:pPr>
        <w:rPr>
          <w:rFonts w:cs="Arial"/>
          <w:lang w:eastAsia="de-DE"/>
        </w:rPr>
      </w:pPr>
    </w:p>
    <w:p w14:paraId="793FBFEF" w14:textId="77777777" w:rsidR="00C807D0" w:rsidRDefault="00C807D0" w:rsidP="00FA1A59">
      <w:pPr>
        <w:rPr>
          <w:rFonts w:cs="Arial"/>
          <w:lang w:eastAsia="de-DE"/>
        </w:rPr>
      </w:pPr>
    </w:p>
    <w:p w14:paraId="1DB31EF9" w14:textId="77777777" w:rsidR="00C807D0" w:rsidRPr="00933831" w:rsidRDefault="00C807D0" w:rsidP="00080131">
      <w:pPr>
        <w:tabs>
          <w:tab w:val="left" w:pos="5387"/>
        </w:tabs>
        <w:rPr>
          <w:lang w:eastAsia="de-DE"/>
        </w:rPr>
      </w:pPr>
      <w:r w:rsidRPr="00933831">
        <w:rPr>
          <w:lang w:eastAsia="de-DE"/>
        </w:rPr>
        <w:t>The Dean</w:t>
      </w:r>
    </w:p>
    <w:p w14:paraId="7BB806B4" w14:textId="77777777" w:rsidR="00C807D0" w:rsidRPr="00933831" w:rsidRDefault="00C807D0" w:rsidP="00080131">
      <w:pPr>
        <w:tabs>
          <w:tab w:val="left" w:pos="5387"/>
        </w:tabs>
        <w:rPr>
          <w:lang w:eastAsia="de-DE"/>
        </w:rPr>
      </w:pPr>
      <w:r w:rsidRPr="00933831">
        <w:rPr>
          <w:lang w:eastAsia="de-DE"/>
        </w:rPr>
        <w:t>IALA World</w:t>
      </w:r>
      <w:ins w:id="36" w:author="Gerardine Delanoye" w:date="2016-03-10T10:11:00Z">
        <w:r w:rsidR="00DA16D8">
          <w:rPr>
            <w:lang w:eastAsia="de-DE"/>
          </w:rPr>
          <w:t>-</w:t>
        </w:r>
      </w:ins>
      <w:del w:id="37" w:author="Gerardine Delanoye" w:date="2016-03-10T10:11:00Z">
        <w:r w:rsidRPr="00933831" w:rsidDel="00DA16D8">
          <w:rPr>
            <w:lang w:eastAsia="de-DE"/>
          </w:rPr>
          <w:delText xml:space="preserve"> </w:delText>
        </w:r>
      </w:del>
      <w:r w:rsidRPr="00933831">
        <w:rPr>
          <w:lang w:eastAsia="de-DE"/>
        </w:rPr>
        <w:t>Wide Academy</w:t>
      </w:r>
      <w:r w:rsidRPr="00933831">
        <w:rPr>
          <w:lang w:eastAsia="de-DE"/>
        </w:rPr>
        <w:tab/>
        <w:t>Tel:</w:t>
      </w:r>
      <w:r w:rsidR="00A67FF5">
        <w:rPr>
          <w:lang w:eastAsia="de-DE"/>
        </w:rPr>
        <w:tab/>
      </w:r>
      <w:r w:rsidRPr="00933831">
        <w:rPr>
          <w:lang w:eastAsia="de-DE"/>
        </w:rPr>
        <w:tab/>
        <w:t>(+) 33 134 51 70 01</w:t>
      </w:r>
    </w:p>
    <w:p w14:paraId="5DE615D5" w14:textId="77777777" w:rsidR="00C807D0" w:rsidRPr="00933831" w:rsidRDefault="00C807D0"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33 134 51 82 05</w:t>
      </w:r>
    </w:p>
    <w:p w14:paraId="5EE082B0" w14:textId="77777777" w:rsidR="00C807D0" w:rsidRPr="00933831" w:rsidRDefault="00C807D0" w:rsidP="00080131">
      <w:pPr>
        <w:tabs>
          <w:tab w:val="left" w:pos="5387"/>
        </w:tabs>
      </w:pPr>
      <w:r w:rsidRPr="00933831">
        <w:rPr>
          <w:lang w:val="fr-FR" w:eastAsia="de-DE"/>
        </w:rPr>
        <w:t>Saint Germain-en-Laye</w:t>
      </w:r>
      <w:r w:rsidRPr="00933831">
        <w:rPr>
          <w:lang w:val="fr-FR" w:eastAsia="de-DE"/>
        </w:rPr>
        <w:tab/>
        <w:t>e-mail:</w:t>
      </w:r>
      <w:r w:rsidR="00933831">
        <w:rPr>
          <w:lang w:val="fr-FR" w:eastAsia="de-DE"/>
        </w:rPr>
        <w:tab/>
      </w:r>
      <w:ins w:id="38" w:author="Gerardine Delanoye" w:date="2016-03-10T10:12:00Z">
        <w:r w:rsidR="00DA16D8">
          <w:rPr>
            <w:rFonts w:cs="Arial"/>
            <w:lang w:val="fr-FR" w:eastAsia="de-DE"/>
          </w:rPr>
          <w:fldChar w:fldCharType="begin"/>
        </w:r>
        <w:r w:rsidR="00DA16D8">
          <w:rPr>
            <w:rFonts w:cs="Arial"/>
            <w:lang w:val="fr-FR" w:eastAsia="de-DE"/>
          </w:rPr>
          <w:instrText xml:space="preserve"> HYPERLINK "mailto:</w:instrText>
        </w:r>
      </w:ins>
      <w:ins w:id="39" w:author="Gerardine Delanoye" w:date="2016-03-10T10:11:00Z">
        <w:r w:rsidR="00DA16D8" w:rsidRPr="00DA16D8">
          <w:rPr>
            <w:rPrChange w:id="40" w:author="Gerardine Delanoye" w:date="2016-03-10T10:12:00Z">
              <w:rPr>
                <w:rStyle w:val="Hyperlink"/>
                <w:rFonts w:cs="Arial"/>
                <w:lang w:val="fr-FR" w:eastAsia="de-DE"/>
              </w:rPr>
            </w:rPrChange>
          </w:rPr>
          <w:instrText>academy</w:instrText>
        </w:r>
      </w:ins>
      <w:r w:rsidR="00DA16D8" w:rsidRPr="00DA16D8">
        <w:rPr>
          <w:rPrChange w:id="41" w:author="Gerardine Delanoye" w:date="2016-03-10T10:12:00Z">
            <w:rPr>
              <w:rStyle w:val="Hyperlink"/>
              <w:rFonts w:cs="Arial"/>
              <w:lang w:val="fr-FR" w:eastAsia="de-DE"/>
            </w:rPr>
          </w:rPrChange>
        </w:rPr>
        <w:instrText>@iala-aism.org</w:instrText>
      </w:r>
      <w:ins w:id="42" w:author="Gerardine Delanoye" w:date="2016-03-10T10:12:00Z">
        <w:r w:rsidR="00DA16D8">
          <w:rPr>
            <w:rFonts w:cs="Arial"/>
            <w:lang w:val="fr-FR" w:eastAsia="de-DE"/>
          </w:rPr>
          <w:instrText xml:space="preserve">" </w:instrText>
        </w:r>
        <w:r w:rsidR="00DA16D8">
          <w:rPr>
            <w:rFonts w:cs="Arial"/>
            <w:lang w:val="fr-FR" w:eastAsia="de-DE"/>
          </w:rPr>
          <w:fldChar w:fldCharType="separate"/>
        </w:r>
      </w:ins>
      <w:ins w:id="43" w:author="Gerardine Delanoye" w:date="2016-03-10T10:11:00Z">
        <w:r w:rsidR="00DA16D8" w:rsidRPr="00DA16D8">
          <w:rPr>
            <w:rStyle w:val="Hyperlink"/>
            <w:rFonts w:cs="Arial"/>
            <w:lang w:val="fr-FR" w:eastAsia="de-DE"/>
          </w:rPr>
          <w:t>academy</w:t>
        </w:r>
      </w:ins>
      <w:del w:id="44" w:author="Gerardine Delanoye" w:date="2016-03-10T10:11:00Z">
        <w:r w:rsidR="00DA16D8" w:rsidRPr="00DA16D8" w:rsidDel="00DA16D8">
          <w:rPr>
            <w:rStyle w:val="Hyperlink"/>
            <w:rFonts w:cs="Arial"/>
            <w:lang w:val="fr-FR" w:eastAsia="de-DE"/>
          </w:rPr>
          <w:delText>contact</w:delText>
        </w:r>
      </w:del>
      <w:r w:rsidR="00DA16D8" w:rsidRPr="00DA16D8">
        <w:rPr>
          <w:rStyle w:val="Hyperlink"/>
          <w:rFonts w:cs="Arial"/>
          <w:lang w:val="fr-FR" w:eastAsia="de-DE"/>
        </w:rPr>
        <w:t>@iala-aism.org</w:t>
      </w:r>
      <w:ins w:id="45" w:author="Gerardine Delanoye" w:date="2016-03-10T10:12:00Z">
        <w:r w:rsidR="00DA16D8">
          <w:rPr>
            <w:rFonts w:cs="Arial"/>
            <w:lang w:val="fr-FR" w:eastAsia="de-DE"/>
          </w:rPr>
          <w:fldChar w:fldCharType="end"/>
        </w:r>
      </w:ins>
    </w:p>
    <w:p w14:paraId="660292DF" w14:textId="77777777" w:rsidR="00C807D0" w:rsidRPr="00933831" w:rsidRDefault="00C807D0" w:rsidP="00080131">
      <w:pPr>
        <w:tabs>
          <w:tab w:val="left" w:pos="5387"/>
        </w:tabs>
      </w:pPr>
      <w:r w:rsidRPr="00933831">
        <w:rPr>
          <w:lang w:val="fr-FR" w:eastAsia="de-DE"/>
        </w:rPr>
        <w:t>France</w:t>
      </w:r>
      <w:r w:rsidRPr="00933831">
        <w:rPr>
          <w:lang w:val="fr-FR" w:eastAsia="de-DE"/>
        </w:rPr>
        <w:tab/>
      </w:r>
      <w:r w:rsidR="00933831">
        <w:rPr>
          <w:lang w:val="fr-FR" w:eastAsia="de-DE"/>
        </w:rPr>
        <w:t>I</w:t>
      </w:r>
      <w:r w:rsidRPr="00933831">
        <w:rPr>
          <w:lang w:val="fr-FR" w:eastAsia="de-DE"/>
        </w:rPr>
        <w:t>nternet:</w:t>
      </w:r>
      <w:r w:rsidR="00933831">
        <w:rPr>
          <w:lang w:val="fr-FR" w:eastAsia="de-DE"/>
        </w:rPr>
        <w:tab/>
      </w:r>
      <w:hyperlink r:id="rId11" w:history="1">
        <w:r w:rsidRPr="00933831">
          <w:rPr>
            <w:rStyle w:val="Hyperlink"/>
            <w:rFonts w:cs="Arial"/>
            <w:lang w:val="fr-FR" w:eastAsia="de-DE"/>
          </w:rPr>
          <w:t>www.iala-aism.org</w:t>
        </w:r>
      </w:hyperlink>
    </w:p>
    <w:p w14:paraId="0BC9554C" w14:textId="77777777" w:rsidR="00933831" w:rsidRDefault="00933831">
      <w:pPr>
        <w:rPr>
          <w:rFonts w:eastAsiaTheme="majorEastAsia" w:cstheme="majorBidi"/>
          <w:b/>
          <w:bCs/>
          <w:color w:val="000000"/>
          <w:sz w:val="32"/>
          <w:szCs w:val="32"/>
          <w:u w:val="single"/>
        </w:rPr>
      </w:pPr>
      <w:r>
        <w:rPr>
          <w:color w:val="000000"/>
          <w:szCs w:val="32"/>
          <w:u w:val="single"/>
        </w:rPr>
        <w:br w:type="page"/>
      </w:r>
    </w:p>
    <w:p w14:paraId="45DA07BF" w14:textId="77777777" w:rsidR="00C807D0" w:rsidRPr="00FB3D29" w:rsidRDefault="00082991" w:rsidP="00441E83">
      <w:pPr>
        <w:pStyle w:val="Title"/>
      </w:pPr>
      <w:bookmarkStart w:id="46" w:name="_Toc338403450"/>
      <w:r>
        <w:lastRenderedPageBreak/>
        <w:t>TABLE OF CONTENTS</w:t>
      </w:r>
      <w:bookmarkEnd w:id="46"/>
    </w:p>
    <w:p w14:paraId="5867FAA2" w14:textId="77777777" w:rsidR="00343259" w:rsidRDefault="00CF3040">
      <w:pPr>
        <w:pStyle w:val="TOC1"/>
        <w:rPr>
          <w:rFonts w:asciiTheme="minorHAnsi" w:hAnsiTheme="minorHAnsi"/>
        </w:rPr>
      </w:pPr>
      <w:r>
        <w:rPr>
          <w:rFonts w:cs="Arial"/>
        </w:rPr>
        <w:fldChar w:fldCharType="begin"/>
      </w:r>
      <w:r w:rsidR="006C3CB5">
        <w:rPr>
          <w:rFonts w:cs="Arial"/>
        </w:rPr>
        <w:instrText xml:space="preserve"> TOC \o "2-2" \t "Heading 1,1,Title,1,Annex,4" </w:instrText>
      </w:r>
      <w:r>
        <w:rPr>
          <w:rFonts w:cs="Arial"/>
        </w:rPr>
        <w:fldChar w:fldCharType="separate"/>
      </w:r>
      <w:r w:rsidR="00343259">
        <w:tab/>
        <w:t>DOCUMENT REVISIONS</w:t>
      </w:r>
      <w:r w:rsidR="00343259">
        <w:tab/>
      </w:r>
      <w:r w:rsidR="00343259">
        <w:fldChar w:fldCharType="begin"/>
      </w:r>
      <w:r w:rsidR="00343259">
        <w:instrText xml:space="preserve"> PAGEREF _Toc338403448 \h </w:instrText>
      </w:r>
      <w:r w:rsidR="00343259">
        <w:fldChar w:fldCharType="separate"/>
      </w:r>
      <w:r w:rsidR="00343259">
        <w:t>2</w:t>
      </w:r>
      <w:r w:rsidR="00343259">
        <w:fldChar w:fldCharType="end"/>
      </w:r>
    </w:p>
    <w:p w14:paraId="2807074C" w14:textId="77777777" w:rsidR="00343259" w:rsidRDefault="00343259">
      <w:pPr>
        <w:pStyle w:val="TOC1"/>
        <w:rPr>
          <w:rFonts w:asciiTheme="minorHAnsi" w:hAnsiTheme="minorHAnsi"/>
        </w:rPr>
      </w:pPr>
      <w:r>
        <w:t>FOREWORD</w:t>
      </w:r>
      <w:r>
        <w:tab/>
      </w:r>
      <w:r>
        <w:fldChar w:fldCharType="begin"/>
      </w:r>
      <w:r>
        <w:instrText xml:space="preserve"> PAGEREF _Toc338403449 \h </w:instrText>
      </w:r>
      <w:r>
        <w:fldChar w:fldCharType="separate"/>
      </w:r>
      <w:r>
        <w:t>3</w:t>
      </w:r>
      <w:r>
        <w:fldChar w:fldCharType="end"/>
      </w:r>
    </w:p>
    <w:p w14:paraId="30AFBE69" w14:textId="77777777" w:rsidR="00343259" w:rsidRDefault="00343259">
      <w:pPr>
        <w:pStyle w:val="TOC1"/>
        <w:rPr>
          <w:rFonts w:asciiTheme="minorHAnsi" w:hAnsiTheme="minorHAnsi"/>
        </w:rPr>
      </w:pPr>
      <w:r>
        <w:t>TABLE OF CONTENTS</w:t>
      </w:r>
      <w:r>
        <w:tab/>
      </w:r>
      <w:r>
        <w:fldChar w:fldCharType="begin"/>
      </w:r>
      <w:r>
        <w:instrText xml:space="preserve"> PAGEREF _Toc338403450 \h </w:instrText>
      </w:r>
      <w:r>
        <w:fldChar w:fldCharType="separate"/>
      </w:r>
      <w:r>
        <w:t>4</w:t>
      </w:r>
      <w:r>
        <w:fldChar w:fldCharType="end"/>
      </w:r>
    </w:p>
    <w:p w14:paraId="612886C7"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_Toc338403451 \h </w:instrText>
      </w:r>
      <w:r>
        <w:rPr>
          <w:noProof/>
        </w:rPr>
      </w:r>
      <w:r>
        <w:rPr>
          <w:noProof/>
        </w:rPr>
        <w:fldChar w:fldCharType="separate"/>
      </w:r>
      <w:r>
        <w:rPr>
          <w:noProof/>
        </w:rPr>
        <w:t>5</w:t>
      </w:r>
      <w:r>
        <w:rPr>
          <w:noProof/>
        </w:rPr>
        <w:fldChar w:fldCharType="end"/>
      </w:r>
    </w:p>
    <w:p w14:paraId="6AC768D1"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_Toc338403452 \h </w:instrText>
      </w:r>
      <w:r>
        <w:rPr>
          <w:noProof/>
        </w:rPr>
      </w:r>
      <w:r>
        <w:rPr>
          <w:noProof/>
        </w:rPr>
        <w:fldChar w:fldCharType="separate"/>
      </w:r>
      <w:r>
        <w:rPr>
          <w:noProof/>
        </w:rPr>
        <w:t>5</w:t>
      </w:r>
      <w:r>
        <w:rPr>
          <w:noProof/>
        </w:rPr>
        <w:fldChar w:fldCharType="end"/>
      </w:r>
    </w:p>
    <w:p w14:paraId="7F0D02AC"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_Toc338403453 \h </w:instrText>
      </w:r>
      <w:r>
        <w:rPr>
          <w:noProof/>
        </w:rPr>
      </w:r>
      <w:r>
        <w:rPr>
          <w:noProof/>
        </w:rPr>
        <w:fldChar w:fldCharType="separate"/>
      </w:r>
      <w:r>
        <w:rPr>
          <w:noProof/>
        </w:rPr>
        <w:t>5</w:t>
      </w:r>
      <w:r>
        <w:rPr>
          <w:noProof/>
        </w:rPr>
        <w:fldChar w:fldCharType="end"/>
      </w:r>
    </w:p>
    <w:p w14:paraId="312C7E4A"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_Toc338403454 \h </w:instrText>
      </w:r>
      <w:r>
        <w:rPr>
          <w:noProof/>
        </w:rPr>
      </w:r>
      <w:r>
        <w:rPr>
          <w:noProof/>
        </w:rPr>
        <w:fldChar w:fldCharType="separate"/>
      </w:r>
      <w:r>
        <w:rPr>
          <w:noProof/>
        </w:rPr>
        <w:t>5</w:t>
      </w:r>
      <w:r>
        <w:rPr>
          <w:noProof/>
        </w:rPr>
        <w:fldChar w:fldCharType="end"/>
      </w:r>
    </w:p>
    <w:p w14:paraId="12F5B5D3"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_Toc338403455 \h </w:instrText>
      </w:r>
      <w:r>
        <w:rPr>
          <w:noProof/>
        </w:rPr>
      </w:r>
      <w:r>
        <w:rPr>
          <w:noProof/>
        </w:rPr>
        <w:fldChar w:fldCharType="separate"/>
      </w:r>
      <w:r>
        <w:rPr>
          <w:noProof/>
        </w:rPr>
        <w:t>5</w:t>
      </w:r>
      <w:r>
        <w:rPr>
          <w:noProof/>
        </w:rPr>
        <w:fldChar w:fldCharType="end"/>
      </w:r>
    </w:p>
    <w:p w14:paraId="774D2A6D"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_Toc338403456 \h </w:instrText>
      </w:r>
      <w:r>
        <w:rPr>
          <w:noProof/>
        </w:rPr>
      </w:r>
      <w:r>
        <w:rPr>
          <w:noProof/>
        </w:rPr>
        <w:fldChar w:fldCharType="separate"/>
      </w:r>
      <w:r>
        <w:rPr>
          <w:noProof/>
        </w:rPr>
        <w:t>6</w:t>
      </w:r>
      <w:r>
        <w:rPr>
          <w:noProof/>
        </w:rPr>
        <w:fldChar w:fldCharType="end"/>
      </w:r>
    </w:p>
    <w:p w14:paraId="6661A270" w14:textId="77777777" w:rsidR="00343259" w:rsidRDefault="00343259">
      <w:pPr>
        <w:pStyle w:val="TOC1"/>
        <w:rPr>
          <w:rFonts w:asciiTheme="minorHAnsi" w:hAnsiTheme="minorHAnsi"/>
        </w:rPr>
      </w:pPr>
      <w:r w:rsidRPr="001279F3">
        <w:rPr>
          <w:rFonts w:ascii="Arial Bold" w:hAnsi="Arial Bold"/>
        </w:rPr>
        <w:t>2</w:t>
      </w:r>
      <w:r>
        <w:rPr>
          <w:rFonts w:asciiTheme="minorHAnsi" w:hAnsiTheme="minorHAnsi"/>
        </w:rPr>
        <w:tab/>
      </w:r>
      <w:r>
        <w:t>PART B - TEACHING MODULES</w:t>
      </w:r>
      <w:r>
        <w:tab/>
      </w:r>
      <w:r>
        <w:fldChar w:fldCharType="begin"/>
      </w:r>
      <w:r>
        <w:instrText xml:space="preserve"> PAGEREF _Toc338403457 \h </w:instrText>
      </w:r>
      <w:r>
        <w:fldChar w:fldCharType="separate"/>
      </w:r>
      <w:r>
        <w:t>6</w:t>
      </w:r>
      <w:r>
        <w:fldChar w:fldCharType="end"/>
      </w:r>
    </w:p>
    <w:p w14:paraId="4AA192DB"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1279F3">
        <w:rPr>
          <w:rFonts w:cs="Arial"/>
          <w:noProof/>
        </w:rPr>
        <w:t>Buoy cleaning equipment</w:t>
      </w:r>
      <w:r>
        <w:rPr>
          <w:noProof/>
        </w:rPr>
        <w:tab/>
      </w:r>
      <w:r>
        <w:rPr>
          <w:noProof/>
        </w:rPr>
        <w:fldChar w:fldCharType="begin"/>
      </w:r>
      <w:r>
        <w:rPr>
          <w:noProof/>
        </w:rPr>
        <w:instrText xml:space="preserve"> PAGEREF _Toc338403458 \h </w:instrText>
      </w:r>
      <w:r>
        <w:rPr>
          <w:noProof/>
        </w:rPr>
      </w:r>
      <w:r>
        <w:rPr>
          <w:noProof/>
        </w:rPr>
        <w:fldChar w:fldCharType="separate"/>
      </w:r>
      <w:r>
        <w:rPr>
          <w:noProof/>
        </w:rPr>
        <w:t>6</w:t>
      </w:r>
      <w:r>
        <w:rPr>
          <w:noProof/>
        </w:rPr>
        <w:fldChar w:fldCharType="end"/>
      </w:r>
    </w:p>
    <w:p w14:paraId="338BB22D"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Pr="001279F3">
        <w:rPr>
          <w:rFonts w:cs="Arial"/>
          <w:noProof/>
        </w:rPr>
        <w:t>Planning for Buoy cleaning</w:t>
      </w:r>
      <w:r>
        <w:rPr>
          <w:noProof/>
        </w:rPr>
        <w:tab/>
      </w:r>
      <w:r>
        <w:rPr>
          <w:noProof/>
        </w:rPr>
        <w:fldChar w:fldCharType="begin"/>
      </w:r>
      <w:r>
        <w:rPr>
          <w:noProof/>
        </w:rPr>
        <w:instrText xml:space="preserve"> PAGEREF _Toc338403459 \h </w:instrText>
      </w:r>
      <w:r>
        <w:rPr>
          <w:noProof/>
        </w:rPr>
      </w:r>
      <w:r>
        <w:rPr>
          <w:noProof/>
        </w:rPr>
        <w:fldChar w:fldCharType="separate"/>
      </w:r>
      <w:r>
        <w:rPr>
          <w:noProof/>
        </w:rPr>
        <w:t>7</w:t>
      </w:r>
      <w:r>
        <w:rPr>
          <w:noProof/>
        </w:rPr>
        <w:fldChar w:fldCharType="end"/>
      </w:r>
    </w:p>
    <w:p w14:paraId="113F414A"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2.3</w:t>
      </w:r>
      <w:r>
        <w:rPr>
          <w:rFonts w:asciiTheme="minorHAnsi" w:eastAsiaTheme="minorEastAsia" w:hAnsiTheme="minorHAnsi" w:cstheme="minorBidi"/>
          <w:bCs w:val="0"/>
          <w:noProof/>
          <w:szCs w:val="22"/>
          <w:lang w:eastAsia="en-GB"/>
        </w:rPr>
        <w:tab/>
      </w:r>
      <w:r>
        <w:rPr>
          <w:noProof/>
        </w:rPr>
        <w:t>Module 3 – Cleaning Different Types of Buoys.</w:t>
      </w:r>
      <w:r>
        <w:rPr>
          <w:noProof/>
        </w:rPr>
        <w:tab/>
      </w:r>
      <w:r>
        <w:rPr>
          <w:noProof/>
        </w:rPr>
        <w:fldChar w:fldCharType="begin"/>
      </w:r>
      <w:r>
        <w:rPr>
          <w:noProof/>
        </w:rPr>
        <w:instrText xml:space="preserve"> PAGEREF _Toc338403460 \h </w:instrText>
      </w:r>
      <w:r>
        <w:rPr>
          <w:noProof/>
        </w:rPr>
      </w:r>
      <w:r>
        <w:rPr>
          <w:noProof/>
        </w:rPr>
        <w:fldChar w:fldCharType="separate"/>
      </w:r>
      <w:r>
        <w:rPr>
          <w:noProof/>
        </w:rPr>
        <w:t>7</w:t>
      </w:r>
      <w:r>
        <w:rPr>
          <w:noProof/>
        </w:rPr>
        <w:fldChar w:fldCharType="end"/>
      </w:r>
    </w:p>
    <w:p w14:paraId="42B87EA9"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2.4</w:t>
      </w:r>
      <w:r>
        <w:rPr>
          <w:rFonts w:asciiTheme="minorHAnsi" w:eastAsiaTheme="minorEastAsia" w:hAnsiTheme="minorHAnsi" w:cstheme="minorBidi"/>
          <w:bCs w:val="0"/>
          <w:noProof/>
          <w:szCs w:val="22"/>
          <w:lang w:eastAsia="en-GB"/>
        </w:rPr>
        <w:tab/>
      </w:r>
      <w:r>
        <w:rPr>
          <w:noProof/>
        </w:rPr>
        <w:t>Module 4 – Cleaning the Buoy</w:t>
      </w:r>
      <w:r>
        <w:rPr>
          <w:noProof/>
        </w:rPr>
        <w:tab/>
      </w:r>
      <w:r>
        <w:rPr>
          <w:noProof/>
        </w:rPr>
        <w:fldChar w:fldCharType="begin"/>
      </w:r>
      <w:r>
        <w:rPr>
          <w:noProof/>
        </w:rPr>
        <w:instrText xml:space="preserve"> PAGEREF _Toc338403461 \h </w:instrText>
      </w:r>
      <w:r>
        <w:rPr>
          <w:noProof/>
        </w:rPr>
      </w:r>
      <w:r>
        <w:rPr>
          <w:noProof/>
        </w:rPr>
        <w:fldChar w:fldCharType="separate"/>
      </w:r>
      <w:r>
        <w:rPr>
          <w:noProof/>
        </w:rPr>
        <w:t>8</w:t>
      </w:r>
      <w:r>
        <w:rPr>
          <w:noProof/>
        </w:rPr>
        <w:fldChar w:fldCharType="end"/>
      </w:r>
    </w:p>
    <w:p w14:paraId="3ADFFDE0" w14:textId="77777777" w:rsidR="00343259" w:rsidRDefault="00343259">
      <w:pPr>
        <w:pStyle w:val="TOC2"/>
        <w:rPr>
          <w:rFonts w:asciiTheme="minorHAnsi" w:eastAsiaTheme="minorEastAsia" w:hAnsiTheme="minorHAnsi" w:cstheme="minorBidi"/>
          <w:bCs w:val="0"/>
          <w:noProof/>
          <w:szCs w:val="22"/>
          <w:lang w:eastAsia="en-GB"/>
        </w:rPr>
      </w:pPr>
      <w:r w:rsidRPr="001279F3">
        <w:rPr>
          <w:rFonts w:ascii="Arial Bold" w:hAnsi="Arial Bold"/>
          <w:noProof/>
        </w:rPr>
        <w:t>2.5</w:t>
      </w:r>
      <w:r>
        <w:rPr>
          <w:rFonts w:asciiTheme="minorHAnsi" w:eastAsiaTheme="minorEastAsia" w:hAnsiTheme="minorHAnsi" w:cstheme="minorBidi"/>
          <w:bCs w:val="0"/>
          <w:noProof/>
          <w:szCs w:val="22"/>
          <w:lang w:eastAsia="en-GB"/>
        </w:rPr>
        <w:tab/>
      </w:r>
      <w:r>
        <w:rPr>
          <w:noProof/>
        </w:rPr>
        <w:t>Module 5 – Site visit - attending a buoy cleaning operation</w:t>
      </w:r>
      <w:r>
        <w:rPr>
          <w:noProof/>
        </w:rPr>
        <w:tab/>
      </w:r>
      <w:r>
        <w:rPr>
          <w:noProof/>
        </w:rPr>
        <w:fldChar w:fldCharType="begin"/>
      </w:r>
      <w:r>
        <w:rPr>
          <w:noProof/>
        </w:rPr>
        <w:instrText xml:space="preserve"> PAGEREF _Toc338403462 \h </w:instrText>
      </w:r>
      <w:r>
        <w:rPr>
          <w:noProof/>
        </w:rPr>
      </w:r>
      <w:r>
        <w:rPr>
          <w:noProof/>
        </w:rPr>
        <w:fldChar w:fldCharType="separate"/>
      </w:r>
      <w:r>
        <w:rPr>
          <w:noProof/>
        </w:rPr>
        <w:t>8</w:t>
      </w:r>
      <w:r>
        <w:rPr>
          <w:noProof/>
        </w:rPr>
        <w:fldChar w:fldCharType="end"/>
      </w:r>
    </w:p>
    <w:p w14:paraId="3E1B441B" w14:textId="77777777" w:rsidR="00C807D0" w:rsidRDefault="00CF3040" w:rsidP="00296826">
      <w:pPr>
        <w:rPr>
          <w:rFonts w:cs="Arial"/>
        </w:rPr>
      </w:pPr>
      <w:r>
        <w:rPr>
          <w:rFonts w:cs="Arial"/>
          <w:noProof/>
          <w:szCs w:val="22"/>
          <w:lang w:eastAsia="en-GB"/>
        </w:rPr>
        <w:fldChar w:fldCharType="end"/>
      </w:r>
    </w:p>
    <w:p w14:paraId="37108F75" w14:textId="77777777" w:rsidR="00C807D0" w:rsidRPr="002E6C03" w:rsidRDefault="00C807D0" w:rsidP="002E6C03">
      <w:pPr>
        <w:tabs>
          <w:tab w:val="center" w:pos="4729"/>
        </w:tabs>
        <w:rPr>
          <w:rFonts w:cs="Arial"/>
        </w:rPr>
      </w:pPr>
    </w:p>
    <w:p w14:paraId="115C5891" w14:textId="77777777" w:rsidR="005A4BC9" w:rsidRDefault="005A4BC9">
      <w:pPr>
        <w:rPr>
          <w:rFonts w:cs="Arial"/>
        </w:rPr>
      </w:pPr>
      <w:r>
        <w:rPr>
          <w:rFonts w:cs="Arial"/>
        </w:rPr>
        <w:br w:type="page"/>
      </w:r>
    </w:p>
    <w:p w14:paraId="1EBE7D15" w14:textId="77777777" w:rsidR="00C807D0" w:rsidRPr="009115AA" w:rsidRDefault="00C807D0" w:rsidP="006C3CB5">
      <w:pPr>
        <w:pStyle w:val="TOC1"/>
      </w:pPr>
      <w:bookmarkStart w:id="47" w:name="_Toc322529300"/>
      <w:bookmarkStart w:id="48" w:name="_Toc322529516"/>
      <w:bookmarkStart w:id="49" w:name="_Toc322529565"/>
      <w:r w:rsidRPr="009115AA">
        <w:lastRenderedPageBreak/>
        <w:t xml:space="preserve">PART A - </w:t>
      </w:r>
      <w:r w:rsidRPr="00676676">
        <w:t>COURSE</w:t>
      </w:r>
      <w:r w:rsidRPr="009115AA">
        <w:t xml:space="preserve"> OVERVIEW</w:t>
      </w:r>
      <w:bookmarkEnd w:id="47"/>
      <w:bookmarkEnd w:id="48"/>
      <w:bookmarkEnd w:id="49"/>
    </w:p>
    <w:p w14:paraId="0CD15045" w14:textId="77777777" w:rsidR="00C87649" w:rsidRPr="00C87649" w:rsidRDefault="00C807D0" w:rsidP="00C87649">
      <w:pPr>
        <w:pStyle w:val="Heading2"/>
      </w:pPr>
      <w:bookmarkStart w:id="50" w:name="_Toc322529517"/>
      <w:bookmarkStart w:id="51" w:name="_Toc322529566"/>
      <w:bookmarkStart w:id="52" w:name="_Toc338403451"/>
      <w:r>
        <w:t>Scope</w:t>
      </w:r>
      <w:bookmarkEnd w:id="50"/>
      <w:bookmarkEnd w:id="51"/>
      <w:bookmarkEnd w:id="52"/>
    </w:p>
    <w:p w14:paraId="55011F09" w14:textId="77777777" w:rsidR="00C807D0" w:rsidRDefault="00C807D0" w:rsidP="00384B64">
      <w:pPr>
        <w:pStyle w:val="BodyText"/>
      </w:pPr>
      <w:r w:rsidRPr="00BC22E9">
        <w:t xml:space="preserve">This course is intended to provide technicians with the practical training necessary to become competent </w:t>
      </w:r>
      <w:r w:rsidR="00384B64" w:rsidRPr="00933831">
        <w:rPr>
          <w:rFonts w:cs="Arial"/>
          <w:lang w:eastAsia="de-DE"/>
        </w:rPr>
        <w:t xml:space="preserve">in </w:t>
      </w:r>
      <w:r w:rsidR="00384B64">
        <w:rPr>
          <w:rFonts w:cs="Arial"/>
          <w:szCs w:val="22"/>
        </w:rPr>
        <w:t>b</w:t>
      </w:r>
      <w:r w:rsidR="00384B64" w:rsidRPr="007F60A3">
        <w:rPr>
          <w:rFonts w:cs="Arial"/>
          <w:szCs w:val="22"/>
        </w:rPr>
        <w:t xml:space="preserve">uoy </w:t>
      </w:r>
      <w:r w:rsidR="009575C4">
        <w:rPr>
          <w:rFonts w:cs="Arial"/>
          <w:szCs w:val="22"/>
        </w:rPr>
        <w:t>cleaning</w:t>
      </w:r>
      <w:r w:rsidR="00FF6D0C">
        <w:rPr>
          <w:rFonts w:cs="Arial"/>
          <w:szCs w:val="22"/>
        </w:rPr>
        <w:t xml:space="preserve"> in the field</w:t>
      </w:r>
      <w:r w:rsidRPr="00BC22E9">
        <w:t xml:space="preserve">.  </w:t>
      </w:r>
    </w:p>
    <w:p w14:paraId="27109069" w14:textId="77777777" w:rsidR="00C807D0" w:rsidRPr="00E01B7D" w:rsidRDefault="009575C4" w:rsidP="00F75363">
      <w:pPr>
        <w:pStyle w:val="BodyText"/>
      </w:pPr>
      <w:r>
        <w:t>Due to the hazardous nature of</w:t>
      </w:r>
      <w:r w:rsidR="00384B64">
        <w:t xml:space="preserve"> buoy</w:t>
      </w:r>
      <w:r w:rsidR="00F75363">
        <w:t xml:space="preserve"> cleaning</w:t>
      </w:r>
      <w:r w:rsidR="00C807D0" w:rsidRPr="00E01B7D">
        <w:t xml:space="preserve">, all persons </w:t>
      </w:r>
      <w:r w:rsidR="00384B64">
        <w:t>attend</w:t>
      </w:r>
      <w:r w:rsidR="000A321F">
        <w:t>ing</w:t>
      </w:r>
      <w:r w:rsidR="00384B64">
        <w:t xml:space="preserve"> buoy </w:t>
      </w:r>
      <w:r w:rsidR="00F75363">
        <w:t>cleaning</w:t>
      </w:r>
      <w:r w:rsidR="00C807D0">
        <w:t xml:space="preserve"> </w:t>
      </w:r>
      <w:r w:rsidR="000A321F">
        <w:t xml:space="preserve">operations </w:t>
      </w:r>
      <w:r w:rsidR="00C807D0" w:rsidRPr="00E01B7D">
        <w:t>should be over the age of 18 and be deemed by the competent authority to be responsible individuals</w:t>
      </w:r>
      <w:r w:rsidR="00384B64">
        <w:t>.</w:t>
      </w:r>
    </w:p>
    <w:p w14:paraId="4180D473" w14:textId="77777777" w:rsidR="00C807D0" w:rsidRDefault="00C807D0" w:rsidP="00496B74">
      <w:pPr>
        <w:pStyle w:val="Heading2"/>
      </w:pPr>
      <w:bookmarkStart w:id="53" w:name="_Toc322529518"/>
      <w:bookmarkStart w:id="54" w:name="_Toc322529567"/>
      <w:bookmarkStart w:id="55" w:name="_Toc338403452"/>
      <w:r w:rsidRPr="00BC22E9">
        <w:t>Objective</w:t>
      </w:r>
      <w:bookmarkEnd w:id="53"/>
      <w:bookmarkEnd w:id="54"/>
      <w:bookmarkEnd w:id="55"/>
      <w:r w:rsidRPr="00BC22E9">
        <w:t xml:space="preserve"> </w:t>
      </w:r>
    </w:p>
    <w:p w14:paraId="0663247C" w14:textId="77777777" w:rsidR="00C807D0" w:rsidRPr="009D23A8" w:rsidRDefault="00C807D0" w:rsidP="00F75363">
      <w:pPr>
        <w:pStyle w:val="BodyText"/>
      </w:pPr>
      <w:r w:rsidRPr="009D23A8">
        <w:t xml:space="preserve">Upon successful completion of this course, </w:t>
      </w:r>
      <w:r>
        <w:t>participants</w:t>
      </w:r>
      <w:r w:rsidRPr="009D23A8">
        <w:t xml:space="preserve"> will have acquired sufficient knowledge and s</w:t>
      </w:r>
      <w:r w:rsidR="004D5C0C">
        <w:t>k</w:t>
      </w:r>
      <w:r w:rsidR="009A5287">
        <w:t xml:space="preserve">ill to </w:t>
      </w:r>
      <w:r w:rsidR="00F75363">
        <w:t>clean</w:t>
      </w:r>
      <w:r w:rsidR="009A5287">
        <w:t xml:space="preserve"> </w:t>
      </w:r>
      <w:r w:rsidR="000A321F">
        <w:t>buoys</w:t>
      </w:r>
      <w:r w:rsidR="000A321F" w:rsidRPr="009D23A8">
        <w:t xml:space="preserve"> </w:t>
      </w:r>
      <w:r w:rsidR="001D4D48">
        <w:t xml:space="preserve">afloat </w:t>
      </w:r>
      <w:r w:rsidRPr="009D23A8">
        <w:t xml:space="preserve">within their </w:t>
      </w:r>
      <w:commentRangeStart w:id="56"/>
      <w:r w:rsidRPr="009D23A8">
        <w:t>organizations</w:t>
      </w:r>
      <w:commentRangeEnd w:id="56"/>
      <w:r w:rsidR="00DA16D8">
        <w:rPr>
          <w:rStyle w:val="CommentReference"/>
          <w:rFonts w:eastAsiaTheme="minorEastAsia" w:cstheme="minorBidi"/>
        </w:rPr>
        <w:commentReference w:id="56"/>
      </w:r>
      <w:r w:rsidRPr="009D23A8">
        <w:t xml:space="preserve">. </w:t>
      </w:r>
    </w:p>
    <w:p w14:paraId="247B6152" w14:textId="77777777" w:rsidR="00C807D0" w:rsidRDefault="00C807D0" w:rsidP="00496B74">
      <w:pPr>
        <w:pStyle w:val="Heading2"/>
      </w:pPr>
      <w:bookmarkStart w:id="57" w:name="_Toc322529519"/>
      <w:bookmarkStart w:id="58" w:name="_Toc322529568"/>
      <w:bookmarkStart w:id="59" w:name="_Toc338403453"/>
      <w:r w:rsidRPr="00FB3D29">
        <w:t>Course Outline</w:t>
      </w:r>
      <w:bookmarkEnd w:id="57"/>
      <w:bookmarkEnd w:id="58"/>
      <w:bookmarkEnd w:id="59"/>
    </w:p>
    <w:p w14:paraId="2C514A14" w14:textId="77777777" w:rsidR="00C807D0" w:rsidRPr="009D23A8" w:rsidRDefault="00C807D0" w:rsidP="00852B39">
      <w:pPr>
        <w:pStyle w:val="BodyText"/>
      </w:pPr>
      <w:r w:rsidRPr="00BC22E9">
        <w:t xml:space="preserve">This course is intended to cover the knowledge and practical competence required for a technician to </w:t>
      </w:r>
      <w:r w:rsidRPr="00082991">
        <w:t>properly</w:t>
      </w:r>
      <w:r w:rsidRPr="00BC22E9">
        <w:t xml:space="preserve"> </w:t>
      </w:r>
      <w:r w:rsidR="00852B39">
        <w:t xml:space="preserve">clean </w:t>
      </w:r>
      <w:r w:rsidR="00E8339E">
        <w:t>a</w:t>
      </w:r>
      <w:r w:rsidR="00852B39">
        <w:t xml:space="preserve"> buoy</w:t>
      </w:r>
      <w:r w:rsidR="00FB64D2">
        <w:t xml:space="preserve"> without any damage or injury</w:t>
      </w:r>
      <w:r w:rsidR="00E8339E">
        <w:t xml:space="preserve"> to individuals or the buoy being cleaned</w:t>
      </w:r>
      <w:r w:rsidRPr="00BC22E9">
        <w:t xml:space="preserve">.  The complete course </w:t>
      </w:r>
      <w:r>
        <w:t xml:space="preserve">comprises </w:t>
      </w:r>
      <w:r w:rsidR="00B21168" w:rsidRPr="00B21168">
        <w:t>5</w:t>
      </w:r>
      <w:r w:rsidRPr="00852B39">
        <w:rPr>
          <w:color w:val="FF0000"/>
        </w:rPr>
        <w:t xml:space="preserve"> </w:t>
      </w:r>
      <w:r w:rsidRPr="00B21168">
        <w:t>modules</w:t>
      </w:r>
      <w:r w:rsidRPr="00BC22E9">
        <w:t xml:space="preserve">, each of which deals with a specific subject representing an aspect of </w:t>
      </w:r>
      <w:r w:rsidR="00265EAD">
        <w:t>buoy</w:t>
      </w:r>
      <w:r w:rsidR="00E8339E">
        <w:t xml:space="preserve"> </w:t>
      </w:r>
      <w:r w:rsidR="00852B39">
        <w:t>cleaning</w:t>
      </w:r>
      <w:r w:rsidRPr="00BC22E9">
        <w:t xml:space="preserve">. Each module begins by stating its scope and aims, and then provides a teaching syllabus. </w:t>
      </w:r>
      <w:r w:rsidRPr="009D23A8">
        <w:t>This is a practical, job-centred course designed to provide trainees with a realistic, ha</w:t>
      </w:r>
      <w:r w:rsidR="00080131">
        <w:t>nds-on educational experience.</w:t>
      </w:r>
    </w:p>
    <w:p w14:paraId="45939916" w14:textId="77777777" w:rsidR="00C807D0" w:rsidRDefault="00C807D0" w:rsidP="00083290">
      <w:pPr>
        <w:rPr>
          <w:rFonts w:cs="Arial"/>
        </w:rPr>
      </w:pPr>
    </w:p>
    <w:p w14:paraId="4A64C732" w14:textId="77777777" w:rsidR="00C807D0" w:rsidRPr="00B21168" w:rsidRDefault="00C807D0" w:rsidP="00496B74">
      <w:pPr>
        <w:pStyle w:val="Heading2"/>
      </w:pPr>
      <w:bookmarkStart w:id="60" w:name="_Toc322529520"/>
      <w:bookmarkStart w:id="61" w:name="_Toc322529569"/>
      <w:bookmarkStart w:id="62" w:name="_Toc338403454"/>
      <w:r w:rsidRPr="00B21168">
        <w:t>Table</w:t>
      </w:r>
      <w:r w:rsidR="005A5150" w:rsidRPr="00B21168">
        <w:t xml:space="preserve"> of Teaching M</w:t>
      </w:r>
      <w:r w:rsidRPr="00B21168">
        <w:t>odules</w:t>
      </w:r>
      <w:bookmarkEnd w:id="60"/>
      <w:bookmarkEnd w:id="61"/>
      <w:bookmarkEnd w:id="62"/>
      <w:r w:rsidRPr="00B21168">
        <w:t xml:space="preserve"> </w:t>
      </w:r>
    </w:p>
    <w:tbl>
      <w:tblPr>
        <w:tblW w:w="8949" w:type="dxa"/>
        <w:jc w:val="center"/>
        <w:tblLayout w:type="fixed"/>
        <w:tblLook w:val="0000" w:firstRow="0" w:lastRow="0" w:firstColumn="0" w:lastColumn="0" w:noHBand="0" w:noVBand="0"/>
      </w:tblPr>
      <w:tblGrid>
        <w:gridCol w:w="3124"/>
        <w:gridCol w:w="1296"/>
        <w:gridCol w:w="4529"/>
      </w:tblGrid>
      <w:tr w:rsidR="00C807D0" w:rsidRPr="0081138A" w14:paraId="66875979"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73A99B7" w14:textId="77777777" w:rsidR="00C807D0" w:rsidRPr="0081138A" w:rsidRDefault="00C807D0" w:rsidP="005A5150">
            <w:pPr>
              <w:pStyle w:val="Default"/>
              <w:jc w:val="center"/>
              <w:rPr>
                <w:b/>
                <w:sz w:val="22"/>
                <w:szCs w:val="22"/>
              </w:rPr>
            </w:pPr>
            <w:r w:rsidRPr="0081138A">
              <w:rPr>
                <w:b/>
                <w:sz w:val="22"/>
                <w:szCs w:val="22"/>
              </w:rPr>
              <w:t xml:space="preserve">Module </w:t>
            </w:r>
            <w:r w:rsidR="005A5150">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3E27BF12" w14:textId="77777777" w:rsidR="00C807D0" w:rsidRPr="0081138A" w:rsidRDefault="00C807D0"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5D9FB38" w14:textId="77777777" w:rsidR="00C807D0" w:rsidRPr="0081138A" w:rsidRDefault="00C807D0" w:rsidP="005A5150">
            <w:pPr>
              <w:pStyle w:val="Default"/>
              <w:jc w:val="center"/>
              <w:rPr>
                <w:b/>
                <w:sz w:val="22"/>
                <w:szCs w:val="22"/>
              </w:rPr>
            </w:pPr>
            <w:r w:rsidRPr="0081138A">
              <w:rPr>
                <w:b/>
                <w:sz w:val="22"/>
                <w:szCs w:val="22"/>
              </w:rPr>
              <w:t>Overview</w:t>
            </w:r>
          </w:p>
        </w:tc>
      </w:tr>
      <w:tr w:rsidR="00C807D0" w:rsidRPr="0081138A" w14:paraId="27FAD8C4" w14:textId="77777777" w:rsidTr="001D4D48">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18077C2" w14:textId="77777777" w:rsidR="00C807D0" w:rsidRPr="00B21168" w:rsidRDefault="00B21168" w:rsidP="0098076A">
            <w:pPr>
              <w:pStyle w:val="Default"/>
              <w:rPr>
                <w:sz w:val="22"/>
                <w:szCs w:val="22"/>
              </w:rPr>
            </w:pPr>
            <w:r w:rsidRPr="00B21168">
              <w:rPr>
                <w:noProof/>
                <w:sz w:val="22"/>
                <w:szCs w:val="22"/>
              </w:rPr>
              <w:t xml:space="preserve">Buoy </w:t>
            </w:r>
            <w:r w:rsidR="0098076A">
              <w:rPr>
                <w:noProof/>
                <w:sz w:val="22"/>
                <w:szCs w:val="22"/>
              </w:rPr>
              <w:t>c</w:t>
            </w:r>
            <w:r w:rsidRPr="00B21168">
              <w:rPr>
                <w:noProof/>
                <w:sz w:val="22"/>
                <w:szCs w:val="22"/>
              </w:rPr>
              <w:t xml:space="preserve">leaning </w:t>
            </w:r>
            <w:r w:rsidR="0098076A">
              <w:rPr>
                <w:noProof/>
                <w:sz w:val="22"/>
                <w:szCs w:val="22"/>
              </w:rPr>
              <w:t>e</w:t>
            </w:r>
            <w:r w:rsidRPr="00B21168">
              <w:rPr>
                <w:noProof/>
                <w:sz w:val="22"/>
                <w:szCs w:val="22"/>
              </w:rPr>
              <w:t>quipment</w:t>
            </w:r>
          </w:p>
        </w:tc>
        <w:tc>
          <w:tcPr>
            <w:tcW w:w="1296" w:type="dxa"/>
            <w:tcBorders>
              <w:top w:val="single" w:sz="6" w:space="0" w:color="000000"/>
              <w:left w:val="single" w:sz="4" w:space="0" w:color="000000"/>
              <w:bottom w:val="single" w:sz="4" w:space="0" w:color="000000"/>
              <w:right w:val="single" w:sz="4" w:space="0" w:color="000000"/>
            </w:tcBorders>
            <w:vAlign w:val="center"/>
          </w:tcPr>
          <w:p w14:paraId="687F3088" w14:textId="77777777" w:rsidR="00C807D0" w:rsidRPr="005A5150" w:rsidRDefault="00C807D0" w:rsidP="001D4D48">
            <w:pPr>
              <w:pStyle w:val="Default"/>
              <w:jc w:val="center"/>
              <w:rPr>
                <w:sz w:val="22"/>
                <w:szCs w:val="22"/>
              </w:rPr>
            </w:pPr>
            <w:r w:rsidRPr="005A5150">
              <w:rPr>
                <w:sz w:val="22"/>
                <w:szCs w:val="22"/>
              </w:rPr>
              <w:t>1.5</w:t>
            </w:r>
          </w:p>
        </w:tc>
        <w:tc>
          <w:tcPr>
            <w:tcW w:w="4529" w:type="dxa"/>
            <w:tcBorders>
              <w:top w:val="single" w:sz="6" w:space="0" w:color="000000"/>
              <w:left w:val="single" w:sz="4" w:space="0" w:color="000000"/>
              <w:bottom w:val="single" w:sz="4" w:space="0" w:color="000000"/>
              <w:right w:val="single" w:sz="4" w:space="0" w:color="000000"/>
            </w:tcBorders>
          </w:tcPr>
          <w:p w14:paraId="7275B056" w14:textId="77777777" w:rsidR="00C807D0" w:rsidRPr="005A5150" w:rsidRDefault="00B21168" w:rsidP="00EA76BB">
            <w:r w:rsidRPr="00FB3D29">
              <w:t>This module de</w:t>
            </w:r>
            <w:r>
              <w:t xml:space="preserve">scribes the equipment required for </w:t>
            </w:r>
            <w:r w:rsidR="00EA76BB">
              <w:t>cleaning a marine a</w:t>
            </w:r>
            <w:r>
              <w:t xml:space="preserve">ids to </w:t>
            </w:r>
            <w:r w:rsidR="00EA76BB">
              <w:t>n</w:t>
            </w:r>
            <w:r>
              <w:t xml:space="preserve">avigation </w:t>
            </w:r>
            <w:r w:rsidR="00EA76BB">
              <w:t>floating mark (</w:t>
            </w:r>
            <w:r>
              <w:t>buoy</w:t>
            </w:r>
            <w:r w:rsidR="00EA76BB">
              <w:t>)</w:t>
            </w:r>
            <w:r>
              <w:t xml:space="preserve"> </w:t>
            </w:r>
          </w:p>
        </w:tc>
      </w:tr>
      <w:tr w:rsidR="00C807D0" w:rsidRPr="0081138A" w14:paraId="63A22872" w14:textId="77777777" w:rsidTr="001D4D48">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5D5AA50D" w14:textId="77777777" w:rsidR="00C807D0" w:rsidRPr="00B21168" w:rsidRDefault="00B21168" w:rsidP="0098076A">
            <w:pPr>
              <w:pStyle w:val="Default"/>
              <w:rPr>
                <w:sz w:val="22"/>
                <w:szCs w:val="22"/>
              </w:rPr>
            </w:pPr>
            <w:r w:rsidRPr="00B21168">
              <w:rPr>
                <w:sz w:val="22"/>
                <w:szCs w:val="22"/>
              </w:rPr>
              <w:t xml:space="preserve">Planning for </w:t>
            </w:r>
            <w:r w:rsidR="0098076A">
              <w:rPr>
                <w:sz w:val="22"/>
                <w:szCs w:val="22"/>
              </w:rPr>
              <w:t>b</w:t>
            </w:r>
            <w:r w:rsidRPr="00B21168">
              <w:rPr>
                <w:sz w:val="22"/>
                <w:szCs w:val="22"/>
              </w:rPr>
              <w:t>uoy cleaning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797AD95B" w14:textId="77777777" w:rsidR="00C807D0" w:rsidRPr="005A5150" w:rsidRDefault="00C807D0" w:rsidP="001D4D48">
            <w:pPr>
              <w:pStyle w:val="Default"/>
              <w:jc w:val="center"/>
              <w:rPr>
                <w:sz w:val="22"/>
                <w:szCs w:val="22"/>
              </w:rPr>
            </w:pPr>
            <w:r w:rsidRPr="005A5150">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78F17F00" w14:textId="77777777" w:rsidR="00C807D0" w:rsidRPr="005A5150" w:rsidRDefault="00B21168" w:rsidP="001D4D48">
            <w:r w:rsidRPr="00FB3D29">
              <w:t>Th</w:t>
            </w:r>
            <w:r>
              <w:t xml:space="preserve">is module describes the plan </w:t>
            </w:r>
            <w:r w:rsidR="0098076A">
              <w:t>for</w:t>
            </w:r>
            <w:r>
              <w:t xml:space="preserve"> cleaning </w:t>
            </w:r>
            <w:r w:rsidR="0098076A">
              <w:t xml:space="preserve">buoys </w:t>
            </w:r>
            <w:r>
              <w:t xml:space="preserve">on station </w:t>
            </w:r>
          </w:p>
        </w:tc>
      </w:tr>
      <w:tr w:rsidR="00C807D0" w:rsidRPr="0081138A" w14:paraId="67A42C2E" w14:textId="77777777" w:rsidTr="001D4D48">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5EF68A95" w14:textId="77777777" w:rsidR="00C807D0" w:rsidRPr="006E5851" w:rsidRDefault="001D3D08" w:rsidP="0098076A">
            <w:pPr>
              <w:pStyle w:val="Default"/>
              <w:rPr>
                <w:sz w:val="22"/>
                <w:szCs w:val="22"/>
              </w:rPr>
            </w:pPr>
            <w:r w:rsidRPr="006E5851">
              <w:rPr>
                <w:sz w:val="22"/>
                <w:szCs w:val="22"/>
              </w:rPr>
              <w:t>Cleaning Different Types of Buoys</w:t>
            </w:r>
          </w:p>
        </w:tc>
        <w:tc>
          <w:tcPr>
            <w:tcW w:w="1296" w:type="dxa"/>
            <w:tcBorders>
              <w:top w:val="single" w:sz="4" w:space="0" w:color="000000"/>
              <w:left w:val="single" w:sz="4" w:space="0" w:color="000000"/>
              <w:bottom w:val="single" w:sz="4" w:space="0" w:color="000000"/>
              <w:right w:val="single" w:sz="4" w:space="0" w:color="000000"/>
            </w:tcBorders>
            <w:vAlign w:val="center"/>
          </w:tcPr>
          <w:p w14:paraId="332F68EC" w14:textId="77777777" w:rsidR="00C807D0" w:rsidRPr="005A5150" w:rsidRDefault="00C807D0" w:rsidP="001D4D48">
            <w:pPr>
              <w:pStyle w:val="Default"/>
              <w:jc w:val="center"/>
              <w:rPr>
                <w:sz w:val="22"/>
                <w:szCs w:val="22"/>
              </w:rPr>
            </w:pPr>
            <w:r w:rsidRPr="005A5150">
              <w:rPr>
                <w:sz w:val="22"/>
                <w:szCs w:val="22"/>
              </w:rPr>
              <w:t>1.5</w:t>
            </w:r>
          </w:p>
        </w:tc>
        <w:tc>
          <w:tcPr>
            <w:tcW w:w="4529" w:type="dxa"/>
            <w:tcBorders>
              <w:top w:val="single" w:sz="4" w:space="0" w:color="000000"/>
              <w:left w:val="single" w:sz="4" w:space="0" w:color="000000"/>
              <w:bottom w:val="single" w:sz="4" w:space="0" w:color="000000"/>
              <w:right w:val="single" w:sz="4" w:space="0" w:color="000000"/>
            </w:tcBorders>
          </w:tcPr>
          <w:p w14:paraId="3CD8E3B3" w14:textId="77777777" w:rsidR="00C807D0" w:rsidRPr="005A5150" w:rsidRDefault="00FD296C" w:rsidP="006E5851">
            <w:pPr>
              <w:rPr>
                <w:rFonts w:cs="Arial"/>
              </w:rPr>
            </w:pPr>
            <w:r w:rsidRPr="00FB3D29">
              <w:t xml:space="preserve">This module describes </w:t>
            </w:r>
            <w:r w:rsidR="006E5851">
              <w:t>how to clean different types of buoys</w:t>
            </w:r>
          </w:p>
        </w:tc>
      </w:tr>
      <w:tr w:rsidR="00C807D0" w:rsidRPr="0081138A" w14:paraId="62414AE6" w14:textId="77777777" w:rsidTr="001D4D48">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203FDEF8" w14:textId="77777777" w:rsidR="00C807D0" w:rsidRPr="00B21168" w:rsidRDefault="00B21168" w:rsidP="0098076A">
            <w:pPr>
              <w:pStyle w:val="Default"/>
              <w:rPr>
                <w:sz w:val="22"/>
                <w:szCs w:val="22"/>
              </w:rPr>
            </w:pPr>
            <w:r>
              <w:rPr>
                <w:noProof/>
              </w:rPr>
              <w:t xml:space="preserve">Cleaning </w:t>
            </w:r>
            <w:r w:rsidR="0098076A">
              <w:rPr>
                <w:noProof/>
              </w:rPr>
              <w:t>a</w:t>
            </w:r>
            <w:r>
              <w:rPr>
                <w:noProof/>
              </w:rPr>
              <w:t xml:space="preserve"> buoy</w:t>
            </w:r>
          </w:p>
        </w:tc>
        <w:tc>
          <w:tcPr>
            <w:tcW w:w="1296" w:type="dxa"/>
            <w:tcBorders>
              <w:top w:val="single" w:sz="4" w:space="0" w:color="000000"/>
              <w:left w:val="single" w:sz="4" w:space="0" w:color="000000"/>
              <w:bottom w:val="single" w:sz="4" w:space="0" w:color="000000"/>
              <w:right w:val="single" w:sz="4" w:space="0" w:color="000000"/>
            </w:tcBorders>
            <w:vAlign w:val="center"/>
          </w:tcPr>
          <w:p w14:paraId="4D59860B" w14:textId="77777777" w:rsidR="00C807D0" w:rsidRPr="005A5150" w:rsidRDefault="00C807D0" w:rsidP="001D4D48">
            <w:pPr>
              <w:pStyle w:val="Default"/>
              <w:jc w:val="center"/>
              <w:rPr>
                <w:sz w:val="22"/>
                <w:szCs w:val="22"/>
              </w:rPr>
            </w:pPr>
            <w:r w:rsidRPr="005A5150">
              <w:rPr>
                <w:sz w:val="22"/>
                <w:szCs w:val="22"/>
              </w:rPr>
              <w:t>2.0</w:t>
            </w:r>
          </w:p>
        </w:tc>
        <w:tc>
          <w:tcPr>
            <w:tcW w:w="4529" w:type="dxa"/>
            <w:tcBorders>
              <w:top w:val="single" w:sz="4" w:space="0" w:color="000000"/>
              <w:left w:val="single" w:sz="4" w:space="0" w:color="000000"/>
              <w:bottom w:val="single" w:sz="4" w:space="0" w:color="000000"/>
              <w:right w:val="single" w:sz="4" w:space="0" w:color="000000"/>
            </w:tcBorders>
            <w:vAlign w:val="center"/>
          </w:tcPr>
          <w:p w14:paraId="7E782571" w14:textId="77777777" w:rsidR="00C807D0" w:rsidRPr="005A5150" w:rsidRDefault="00FD296C" w:rsidP="00B21F69">
            <w:pPr>
              <w:pStyle w:val="NoSpacing"/>
              <w:rPr>
                <w:rFonts w:ascii="Arial" w:hAnsi="Arial" w:cs="Arial"/>
              </w:rPr>
            </w:pPr>
            <w:r>
              <w:rPr>
                <w:rFonts w:asciiTheme="minorBidi" w:hAnsiTheme="minorBidi"/>
                <w:color w:val="000000"/>
              </w:rPr>
              <w:t xml:space="preserve">This Module describes </w:t>
            </w:r>
            <w:r w:rsidR="0098076A">
              <w:rPr>
                <w:rFonts w:asciiTheme="minorBidi" w:hAnsiTheme="minorBidi"/>
                <w:color w:val="000000"/>
              </w:rPr>
              <w:t xml:space="preserve">how marine growth, dust, </w:t>
            </w:r>
            <w:r w:rsidR="00B21F69">
              <w:rPr>
                <w:rFonts w:asciiTheme="minorBidi" w:hAnsiTheme="minorBidi"/>
                <w:color w:val="000000"/>
              </w:rPr>
              <w:t xml:space="preserve">corrosion </w:t>
            </w:r>
            <w:r w:rsidR="0098076A">
              <w:rPr>
                <w:rFonts w:asciiTheme="minorBidi" w:hAnsiTheme="minorBidi"/>
                <w:color w:val="000000"/>
              </w:rPr>
              <w:t xml:space="preserve">and bird droppings are </w:t>
            </w:r>
            <w:r>
              <w:rPr>
                <w:rFonts w:asciiTheme="minorBidi" w:hAnsiTheme="minorBidi"/>
                <w:color w:val="000000"/>
              </w:rPr>
              <w:t>clean</w:t>
            </w:r>
            <w:r w:rsidR="0098076A">
              <w:rPr>
                <w:rFonts w:asciiTheme="minorBidi" w:hAnsiTheme="minorBidi"/>
                <w:color w:val="000000"/>
              </w:rPr>
              <w:t>ed from a</w:t>
            </w:r>
            <w:r>
              <w:rPr>
                <w:rFonts w:asciiTheme="minorBidi" w:hAnsiTheme="minorBidi"/>
                <w:color w:val="000000"/>
              </w:rPr>
              <w:t xml:space="preserve"> buoy </w:t>
            </w:r>
          </w:p>
        </w:tc>
      </w:tr>
      <w:tr w:rsidR="00C807D0" w:rsidRPr="0081138A" w14:paraId="0B9CA6C0" w14:textId="77777777" w:rsidTr="001D4D48">
        <w:trPr>
          <w:trHeight w:val="575"/>
          <w:jc w:val="center"/>
        </w:trPr>
        <w:tc>
          <w:tcPr>
            <w:tcW w:w="3124" w:type="dxa"/>
            <w:tcBorders>
              <w:top w:val="single" w:sz="4" w:space="0" w:color="000000"/>
              <w:left w:val="single" w:sz="4" w:space="0" w:color="000000"/>
              <w:bottom w:val="single" w:sz="4" w:space="0" w:color="000000"/>
              <w:right w:val="single" w:sz="4" w:space="0" w:color="000000"/>
            </w:tcBorders>
          </w:tcPr>
          <w:p w14:paraId="7DE3344A" w14:textId="77777777" w:rsidR="00C807D0" w:rsidRPr="00B21168" w:rsidRDefault="0098076A" w:rsidP="0098076A">
            <w:pPr>
              <w:pStyle w:val="Default"/>
              <w:rPr>
                <w:sz w:val="22"/>
                <w:szCs w:val="22"/>
              </w:rPr>
            </w:pPr>
            <w:r>
              <w:rPr>
                <w:noProof/>
              </w:rPr>
              <w:t>Site visit - a</w:t>
            </w:r>
            <w:r w:rsidR="00FD296C">
              <w:rPr>
                <w:noProof/>
              </w:rPr>
              <w:t xml:space="preserve">ttending </w:t>
            </w:r>
            <w:r>
              <w:rPr>
                <w:noProof/>
              </w:rPr>
              <w:t xml:space="preserve">a </w:t>
            </w:r>
            <w:r w:rsidR="00FD296C">
              <w:rPr>
                <w:noProof/>
              </w:rPr>
              <w:t>buoy cleaning operation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059F9D1" w14:textId="77777777" w:rsidR="00C807D0" w:rsidRPr="005A5150" w:rsidRDefault="00FD296C" w:rsidP="001D4D48">
            <w:pPr>
              <w:pStyle w:val="Default"/>
              <w:jc w:val="center"/>
              <w:rPr>
                <w:sz w:val="22"/>
                <w:szCs w:val="22"/>
              </w:rPr>
            </w:pPr>
            <w:r>
              <w:rPr>
                <w:sz w:val="22"/>
                <w:szCs w:val="22"/>
              </w:rPr>
              <w:t>4.0</w:t>
            </w:r>
          </w:p>
        </w:tc>
        <w:tc>
          <w:tcPr>
            <w:tcW w:w="4529" w:type="dxa"/>
            <w:tcBorders>
              <w:top w:val="single" w:sz="4" w:space="0" w:color="000000"/>
              <w:left w:val="single" w:sz="4" w:space="0" w:color="000000"/>
              <w:bottom w:val="single" w:sz="4" w:space="0" w:color="000000"/>
              <w:right w:val="single" w:sz="4" w:space="0" w:color="000000"/>
            </w:tcBorders>
          </w:tcPr>
          <w:p w14:paraId="66D16F03" w14:textId="77777777" w:rsidR="00C807D0" w:rsidRPr="005A5150" w:rsidRDefault="00FD296C" w:rsidP="00AE327B">
            <w:pPr>
              <w:rPr>
                <w:rFonts w:cs="Arial"/>
              </w:rPr>
            </w:pPr>
            <w:r w:rsidRPr="00FB3D29">
              <w:rPr>
                <w:rFonts w:cs="Arial"/>
              </w:rPr>
              <w:t xml:space="preserve">To </w:t>
            </w:r>
            <w:r>
              <w:rPr>
                <w:rFonts w:cs="Arial"/>
              </w:rPr>
              <w:t xml:space="preserve">attend </w:t>
            </w:r>
            <w:r w:rsidR="00AE327B">
              <w:rPr>
                <w:rFonts w:cs="Arial"/>
              </w:rPr>
              <w:t xml:space="preserve">a </w:t>
            </w:r>
            <w:r>
              <w:rPr>
                <w:rFonts w:cs="Arial"/>
              </w:rPr>
              <w:t>buoy cleaning operation</w:t>
            </w:r>
            <w:r w:rsidRPr="00FB3D29">
              <w:rPr>
                <w:rFonts w:cs="Arial"/>
              </w:rPr>
              <w:t xml:space="preserve"> </w:t>
            </w:r>
            <w:r w:rsidR="00AE327B">
              <w:rPr>
                <w:rFonts w:cs="Arial"/>
              </w:rPr>
              <w:t>in the field</w:t>
            </w:r>
            <w:r w:rsidR="00C807D0" w:rsidRPr="005A5150">
              <w:rPr>
                <w:rFonts w:cs="Arial"/>
              </w:rPr>
              <w:t>.</w:t>
            </w:r>
          </w:p>
        </w:tc>
      </w:tr>
      <w:tr w:rsidR="00C807D0" w:rsidRPr="0081138A" w14:paraId="3F783095" w14:textId="77777777" w:rsidTr="005A5150">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3B5D35E" w14:textId="77777777" w:rsidR="00C807D0" w:rsidRPr="00B21168" w:rsidRDefault="00C807D0" w:rsidP="00B51B78">
            <w:pPr>
              <w:pStyle w:val="Default"/>
              <w:rPr>
                <w:sz w:val="22"/>
                <w:szCs w:val="22"/>
              </w:rPr>
            </w:pPr>
            <w:r w:rsidRPr="00B21168">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417A78CB" w14:textId="77777777" w:rsidR="00C807D0" w:rsidRPr="005A5150" w:rsidRDefault="00C807D0" w:rsidP="00B51B78">
            <w:pPr>
              <w:pStyle w:val="Default"/>
              <w:jc w:val="center"/>
              <w:rPr>
                <w:sz w:val="22"/>
                <w:szCs w:val="22"/>
              </w:rPr>
            </w:pPr>
            <w:r w:rsidRPr="005A5150">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1278CDB4" w14:textId="77777777" w:rsidR="00C807D0" w:rsidRPr="005A5150" w:rsidRDefault="00C807D0" w:rsidP="00B51B78">
            <w:pPr>
              <w:pStyle w:val="Default"/>
              <w:rPr>
                <w:color w:val="auto"/>
                <w:sz w:val="22"/>
                <w:szCs w:val="22"/>
              </w:rPr>
            </w:pPr>
          </w:p>
        </w:tc>
      </w:tr>
      <w:tr w:rsidR="00C807D0" w:rsidRPr="0081138A" w14:paraId="773FE434" w14:textId="77777777" w:rsidTr="005A515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0EC94D5" w14:textId="77777777" w:rsidR="00C807D0" w:rsidRPr="005A5150" w:rsidRDefault="00C807D0"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0F16548C" w14:textId="77777777" w:rsidR="00C807D0" w:rsidRPr="005A5150" w:rsidRDefault="00C807D0" w:rsidP="00B51B78">
            <w:pPr>
              <w:pStyle w:val="Default"/>
              <w:jc w:val="center"/>
              <w:rPr>
                <w:b/>
                <w:sz w:val="22"/>
                <w:szCs w:val="22"/>
              </w:rPr>
            </w:pPr>
            <w:r w:rsidRPr="005A5150">
              <w:rPr>
                <w:b/>
                <w:sz w:val="22"/>
                <w:szCs w:val="22"/>
              </w:rPr>
              <w:t>1</w:t>
            </w:r>
            <w:r w:rsidR="00FD296C">
              <w:rPr>
                <w:b/>
                <w:sz w:val="22"/>
                <w:szCs w:val="22"/>
              </w:rPr>
              <w:t>1.5</w:t>
            </w:r>
          </w:p>
        </w:tc>
        <w:tc>
          <w:tcPr>
            <w:tcW w:w="4529" w:type="dxa"/>
            <w:tcBorders>
              <w:top w:val="single" w:sz="4" w:space="0" w:color="000000"/>
              <w:left w:val="single" w:sz="4" w:space="0" w:color="000000"/>
              <w:bottom w:val="single" w:sz="6" w:space="0" w:color="000000"/>
              <w:right w:val="single" w:sz="4" w:space="0" w:color="000000"/>
            </w:tcBorders>
          </w:tcPr>
          <w:p w14:paraId="66B635EE" w14:textId="77777777" w:rsidR="00C807D0" w:rsidRPr="001D4D48" w:rsidRDefault="001D4D48" w:rsidP="00B51B78">
            <w:pPr>
              <w:pStyle w:val="Default"/>
              <w:rPr>
                <w:b/>
                <w:color w:val="auto"/>
                <w:sz w:val="22"/>
                <w:szCs w:val="22"/>
              </w:rPr>
            </w:pPr>
            <w:r w:rsidRPr="001D4D48">
              <w:rPr>
                <w:b/>
                <w:color w:val="auto"/>
                <w:sz w:val="22"/>
                <w:szCs w:val="22"/>
              </w:rPr>
              <w:t>Two days</w:t>
            </w:r>
          </w:p>
        </w:tc>
      </w:tr>
    </w:tbl>
    <w:p w14:paraId="6922A742" w14:textId="77777777" w:rsidR="001D4D48" w:rsidRDefault="001D4D48" w:rsidP="001D4D48">
      <w:pPr>
        <w:pStyle w:val="Heading2"/>
        <w:numPr>
          <w:ilvl w:val="0"/>
          <w:numId w:val="0"/>
        </w:numPr>
      </w:pPr>
      <w:bookmarkStart w:id="63" w:name="_Toc322529521"/>
      <w:bookmarkStart w:id="64" w:name="_Toc322529570"/>
    </w:p>
    <w:p w14:paraId="71777F4B" w14:textId="77777777" w:rsidR="00C807D0" w:rsidRPr="000401D9" w:rsidRDefault="00C807D0" w:rsidP="00496B74">
      <w:pPr>
        <w:pStyle w:val="Heading2"/>
      </w:pPr>
      <w:bookmarkStart w:id="65" w:name="_Toc338403455"/>
      <w:r w:rsidRPr="000401D9">
        <w:t xml:space="preserve">Specific </w:t>
      </w:r>
      <w:r w:rsidR="00A33327">
        <w:t>C</w:t>
      </w:r>
      <w:r w:rsidRPr="00676676">
        <w:t>ourse</w:t>
      </w:r>
      <w:r w:rsidRPr="000401D9">
        <w:t xml:space="preserve"> </w:t>
      </w:r>
      <w:r w:rsidR="00A33327">
        <w:t>R</w:t>
      </w:r>
      <w:r w:rsidRPr="000401D9">
        <w:t xml:space="preserve">elated </w:t>
      </w:r>
      <w:r w:rsidR="00A33327">
        <w:t>T</w:t>
      </w:r>
      <w:r w:rsidRPr="000401D9">
        <w:t xml:space="preserve">eaching </w:t>
      </w:r>
      <w:r w:rsidR="00A33327">
        <w:t>A</w:t>
      </w:r>
      <w:r w:rsidRPr="000401D9">
        <w:t>ids</w:t>
      </w:r>
      <w:bookmarkEnd w:id="63"/>
      <w:bookmarkEnd w:id="64"/>
      <w:bookmarkEnd w:id="65"/>
    </w:p>
    <w:p w14:paraId="105B44CE" w14:textId="77777777" w:rsidR="00C807D0" w:rsidRDefault="00C807D0" w:rsidP="00DB7D21">
      <w:pPr>
        <w:pStyle w:val="List1"/>
      </w:pPr>
      <w:r w:rsidRPr="00697192">
        <w:t xml:space="preserve">This course involves both </w:t>
      </w:r>
      <w:r w:rsidR="008A65BA">
        <w:t xml:space="preserve">theoretical </w:t>
      </w:r>
      <w:r w:rsidRPr="00697192">
        <w:t xml:space="preserve">classroom instruction and practical </w:t>
      </w:r>
      <w:r w:rsidR="008A65BA">
        <w:t>instruction in the field</w:t>
      </w:r>
      <w:r w:rsidRPr="00697192">
        <w:t>. Classrooms should be equipped with blackboards, whiteboards, and overhead projectors to enable presentation of the subject matter</w:t>
      </w:r>
      <w:r>
        <w:t>.</w:t>
      </w:r>
    </w:p>
    <w:p w14:paraId="186B3D53" w14:textId="77777777" w:rsidR="00B21F20" w:rsidRDefault="00B21F20" w:rsidP="00DB7D21">
      <w:pPr>
        <w:pStyle w:val="List1"/>
      </w:pPr>
      <w:r>
        <w:t>Participants should be briefed fully on all safe working procedures regarding buoys handling and cleaning when aboard all classes of service craft.</w:t>
      </w:r>
    </w:p>
    <w:p w14:paraId="651C4C40" w14:textId="77777777" w:rsidR="00153AF8" w:rsidRPr="00697192" w:rsidRDefault="00153AF8" w:rsidP="001D4D48">
      <w:pPr>
        <w:pStyle w:val="List1"/>
      </w:pPr>
      <w:r>
        <w:t>Participants</w:t>
      </w:r>
      <w:r w:rsidRPr="00697192">
        <w:t xml:space="preserve"> should </w:t>
      </w:r>
      <w:r>
        <w:t>be supplied with all appropriate safety clothing and life-saving equipment during the practical module.</w:t>
      </w:r>
    </w:p>
    <w:p w14:paraId="09A62ECF" w14:textId="77777777" w:rsidR="00153AF8" w:rsidRPr="00697192" w:rsidRDefault="00153AF8" w:rsidP="00153AF8">
      <w:pPr>
        <w:pStyle w:val="List1"/>
      </w:pPr>
      <w:r>
        <w:lastRenderedPageBreak/>
        <w:t>Models or photographs of service craft and or buoy tenders and buoys, chains, sinkers used by AtoN service providers should be considered as valuable teaching aids.</w:t>
      </w:r>
    </w:p>
    <w:p w14:paraId="475E82D5" w14:textId="77777777" w:rsidR="00C807D0" w:rsidRPr="00697192" w:rsidRDefault="00C807D0" w:rsidP="00080131">
      <w:pPr>
        <w:pStyle w:val="List1"/>
      </w:pPr>
      <w:r w:rsidRPr="00697192">
        <w:t>Trainees should have access to the types of equipment that they will be expected to work with on the job</w:t>
      </w:r>
      <w:r>
        <w:t>.</w:t>
      </w:r>
    </w:p>
    <w:p w14:paraId="0FCDF1BC" w14:textId="77777777" w:rsidR="00153AF8" w:rsidRPr="00153AF8" w:rsidRDefault="00C807D0" w:rsidP="00FD296C">
      <w:pPr>
        <w:pStyle w:val="List1"/>
        <w:rPr>
          <w:rFonts w:cs="Arial"/>
        </w:rPr>
      </w:pPr>
      <w:r w:rsidRPr="00697192">
        <w:t>Examples of equipment</w:t>
      </w:r>
      <w:r w:rsidR="00DB7D21">
        <w:t xml:space="preserve"> used </w:t>
      </w:r>
      <w:r w:rsidR="00153AF8">
        <w:t xml:space="preserve">in buoy cleaning operations should be made available. These might include </w:t>
      </w:r>
      <w:r w:rsidR="00FD296C">
        <w:t xml:space="preserve">high </w:t>
      </w:r>
      <w:r w:rsidR="008A65BA">
        <w:t>pressure</w:t>
      </w:r>
      <w:r w:rsidR="00FD296C">
        <w:t xml:space="preserve"> </w:t>
      </w:r>
      <w:r w:rsidR="008A65BA">
        <w:t>washers</w:t>
      </w:r>
      <w:r w:rsidR="00FD296C">
        <w:t>, cleaning brushes, hand scraper</w:t>
      </w:r>
      <w:r w:rsidR="008A65BA">
        <w:t>s</w:t>
      </w:r>
      <w:r w:rsidR="00FD296C">
        <w:t>,</w:t>
      </w:r>
      <w:r w:rsidR="00DB7D21">
        <w:t xml:space="preserve"> wire rope</w:t>
      </w:r>
      <w:r w:rsidR="00153AF8">
        <w:t xml:space="preserve"> strops and </w:t>
      </w:r>
      <w:r w:rsidR="00DB7D21">
        <w:t>safety equipment</w:t>
      </w:r>
      <w:r w:rsidR="00153AF8">
        <w:t>.</w:t>
      </w:r>
    </w:p>
    <w:p w14:paraId="6ABF704B" w14:textId="77777777" w:rsidR="00B21F20" w:rsidRPr="00B21F20" w:rsidRDefault="00153AF8" w:rsidP="00FD296C">
      <w:pPr>
        <w:pStyle w:val="List1"/>
        <w:rPr>
          <w:rFonts w:cs="Arial"/>
        </w:rPr>
      </w:pPr>
      <w:r>
        <w:t>A</w:t>
      </w:r>
      <w:r w:rsidR="00087B32">
        <w:t xml:space="preserve"> </w:t>
      </w:r>
      <w:r>
        <w:t>video</w:t>
      </w:r>
      <w:r w:rsidRPr="00697192">
        <w:t xml:space="preserve"> and</w:t>
      </w:r>
      <w:r>
        <w:t>/or</w:t>
      </w:r>
      <w:r w:rsidRPr="00697192">
        <w:t xml:space="preserve"> photographs </w:t>
      </w:r>
      <w:r>
        <w:t xml:space="preserve">of a best-practice </w:t>
      </w:r>
      <w:r w:rsidR="00FD296C">
        <w:t>buoy cleaning</w:t>
      </w:r>
      <w:r w:rsidR="000A2D7F">
        <w:t xml:space="preserve"> operation </w:t>
      </w:r>
      <w:r w:rsidR="00C807D0" w:rsidRPr="00697192">
        <w:t xml:space="preserve">will enhance the students learning experience prior to the practical </w:t>
      </w:r>
      <w:r>
        <w:rPr>
          <w:noProof/>
        </w:rPr>
        <w:t>site visit</w:t>
      </w:r>
      <w:r w:rsidR="00FD296C">
        <w:t>.</w:t>
      </w:r>
    </w:p>
    <w:p w14:paraId="4D43D386" w14:textId="77777777" w:rsidR="00A33327" w:rsidRPr="00FD296C" w:rsidRDefault="00A33327" w:rsidP="00B21F20">
      <w:pPr>
        <w:pStyle w:val="List1"/>
        <w:numPr>
          <w:ilvl w:val="0"/>
          <w:numId w:val="0"/>
        </w:numPr>
        <w:ind w:left="90"/>
        <w:rPr>
          <w:rFonts w:cs="Arial"/>
        </w:rPr>
      </w:pPr>
    </w:p>
    <w:p w14:paraId="3E169332" w14:textId="77777777" w:rsidR="00C807D0" w:rsidRPr="00773339" w:rsidRDefault="00C807D0" w:rsidP="00080131">
      <w:pPr>
        <w:pStyle w:val="Heading2"/>
        <w:rPr>
          <w:sz w:val="35"/>
        </w:rPr>
      </w:pPr>
      <w:bookmarkStart w:id="66" w:name="_Toc322529522"/>
      <w:bookmarkStart w:id="67" w:name="_Toc322529571"/>
      <w:bookmarkStart w:id="68" w:name="_Toc338403456"/>
      <w:r w:rsidRPr="00773339">
        <w:t>References</w:t>
      </w:r>
      <w:bookmarkEnd w:id="66"/>
      <w:bookmarkEnd w:id="67"/>
      <w:bookmarkEnd w:id="68"/>
    </w:p>
    <w:p w14:paraId="0319C500" w14:textId="77777777" w:rsidR="00C807D0" w:rsidRPr="00A33327" w:rsidRDefault="00C807D0" w:rsidP="00080131">
      <w:pPr>
        <w:pStyle w:val="BodyText"/>
      </w:pPr>
      <w:r w:rsidRPr="00A33327">
        <w:t>In addition to any specific references required by the Competent Authority, the following material is relevant to this course:</w:t>
      </w:r>
    </w:p>
    <w:p w14:paraId="0EA750B1" w14:textId="77777777" w:rsidR="00C807D0" w:rsidRPr="00A33327" w:rsidRDefault="00773339" w:rsidP="00080131">
      <w:pPr>
        <w:pStyle w:val="Bullet1"/>
      </w:pPr>
      <w:r>
        <w:t>IALA Guideline 1077 Maintenance of Aids to Navigation</w:t>
      </w:r>
      <w:r w:rsidR="00C807D0" w:rsidRPr="00A33327">
        <w:t xml:space="preserve"> </w:t>
      </w:r>
    </w:p>
    <w:p w14:paraId="43CF58EA" w14:textId="77777777" w:rsidR="00C807D0" w:rsidRPr="00A33327" w:rsidRDefault="00773339" w:rsidP="00080131">
      <w:pPr>
        <w:pStyle w:val="Bullet1"/>
      </w:pPr>
      <w:r>
        <w:t>IALA Guideline 1006 Plastic Buoys</w:t>
      </w:r>
    </w:p>
    <w:p w14:paraId="0492E5D9" w14:textId="77777777" w:rsidR="00343259" w:rsidRDefault="00EA76BB" w:rsidP="00773339">
      <w:pPr>
        <w:pStyle w:val="Bullet1"/>
        <w:rPr>
          <w:ins w:id="69" w:author="Gerardine Delanoye" w:date="2016-03-10T10:14:00Z"/>
        </w:rPr>
      </w:pPr>
      <w:r>
        <w:t>Appropriate t</w:t>
      </w:r>
      <w:r w:rsidR="00C807D0" w:rsidRPr="00A33327">
        <w:t xml:space="preserve">echnical documentation from equipment </w:t>
      </w:r>
      <w:r>
        <w:t>manufacturers</w:t>
      </w:r>
    </w:p>
    <w:p w14:paraId="12886B55" w14:textId="77777777" w:rsidR="00DA16D8" w:rsidRDefault="00DA16D8" w:rsidP="00773339">
      <w:pPr>
        <w:pStyle w:val="Bullet1"/>
      </w:pPr>
      <w:ins w:id="70" w:author="Gerardine Delanoye" w:date="2016-03-10T10:14:00Z">
        <w:r>
          <w:t>NAVGUIDE and MBS</w:t>
        </w:r>
      </w:ins>
    </w:p>
    <w:p w14:paraId="168A69E2" w14:textId="77777777" w:rsidR="000401D9" w:rsidRPr="00773339" w:rsidRDefault="000401D9" w:rsidP="00343259">
      <w:pPr>
        <w:pStyle w:val="Bullet1"/>
        <w:numPr>
          <w:ilvl w:val="0"/>
          <w:numId w:val="0"/>
        </w:numPr>
        <w:ind w:left="1134" w:hanging="567"/>
      </w:pPr>
    </w:p>
    <w:p w14:paraId="570CB9F3" w14:textId="77777777" w:rsidR="00C807D0" w:rsidRPr="00676676" w:rsidRDefault="00C807D0" w:rsidP="00080131">
      <w:pPr>
        <w:pStyle w:val="Heading1"/>
      </w:pPr>
      <w:bookmarkStart w:id="71" w:name="_Toc322529523"/>
      <w:bookmarkStart w:id="72" w:name="_Toc322529572"/>
      <w:bookmarkStart w:id="73" w:name="_Toc338403457"/>
      <w:r w:rsidRPr="00676676">
        <w:t>PART B - TEACHING MODULES</w:t>
      </w:r>
      <w:bookmarkEnd w:id="71"/>
      <w:bookmarkEnd w:id="72"/>
      <w:bookmarkEnd w:id="73"/>
    </w:p>
    <w:p w14:paraId="1E46779F" w14:textId="77777777" w:rsidR="00C807D0" w:rsidRPr="000401D9" w:rsidRDefault="00C807D0" w:rsidP="00F57050">
      <w:pPr>
        <w:pStyle w:val="Heading2"/>
      </w:pPr>
      <w:bookmarkStart w:id="74" w:name="_Toc322529524"/>
      <w:bookmarkStart w:id="75" w:name="_Toc322529573"/>
      <w:bookmarkStart w:id="76" w:name="_Toc338403458"/>
      <w:r w:rsidRPr="000401D9">
        <w:t xml:space="preserve">Module 1 – </w:t>
      </w:r>
      <w:bookmarkEnd w:id="74"/>
      <w:bookmarkEnd w:id="75"/>
      <w:r w:rsidR="00B55E88">
        <w:rPr>
          <w:rFonts w:cs="Arial"/>
          <w:noProof/>
        </w:rPr>
        <w:t xml:space="preserve">Buoy cleaning </w:t>
      </w:r>
      <w:r w:rsidR="00EA76BB">
        <w:rPr>
          <w:rFonts w:cs="Arial"/>
          <w:noProof/>
        </w:rPr>
        <w:t>e</w:t>
      </w:r>
      <w:r w:rsidR="00B55E88">
        <w:rPr>
          <w:rFonts w:cs="Arial"/>
          <w:noProof/>
        </w:rPr>
        <w:t>quipment</w:t>
      </w:r>
      <w:bookmarkEnd w:id="76"/>
      <w:r w:rsidR="00B55E88">
        <w:rPr>
          <w:rFonts w:cs="Arial"/>
          <w:noProof/>
        </w:rPr>
        <w:t xml:space="preserve"> </w:t>
      </w:r>
    </w:p>
    <w:p w14:paraId="1067C829" w14:textId="77777777" w:rsidR="00C807D0" w:rsidRPr="00FB3D29" w:rsidRDefault="00C807D0" w:rsidP="000B7B92">
      <w:pPr>
        <w:pStyle w:val="Heading3"/>
        <w:rPr>
          <w:b/>
        </w:rPr>
      </w:pPr>
      <w:r w:rsidRPr="00FB3D29">
        <w:t>Scope</w:t>
      </w:r>
      <w:r w:rsidRPr="007747ED">
        <w:rPr>
          <w:b/>
        </w:rPr>
        <w:t xml:space="preserve"> </w:t>
      </w:r>
    </w:p>
    <w:p w14:paraId="7876859D" w14:textId="77777777" w:rsidR="00400174" w:rsidRDefault="00EA76BB" w:rsidP="00A153EF">
      <w:r w:rsidRPr="00FB3D29">
        <w:t>This module de</w:t>
      </w:r>
      <w:r>
        <w:t>scribes the equipment required for cleaning a marine aids to navigation floating mark (buoy)</w:t>
      </w:r>
      <w:r w:rsidR="00A153EF">
        <w:t>.</w:t>
      </w:r>
    </w:p>
    <w:p w14:paraId="75F0C521" w14:textId="77777777" w:rsidR="00400174" w:rsidRDefault="00400174" w:rsidP="000B7B92">
      <w:pPr>
        <w:pStyle w:val="Heading3"/>
      </w:pPr>
      <w:r>
        <w:t>Learning Objective</w:t>
      </w:r>
    </w:p>
    <w:p w14:paraId="30C76ED0" w14:textId="77777777" w:rsidR="00B338E0" w:rsidRPr="00B338E0" w:rsidRDefault="00B338E0" w:rsidP="00B338E0">
      <w:pPr>
        <w:pStyle w:val="BodyText"/>
        <w:rPr>
          <w:lang w:eastAsia="de-DE"/>
        </w:rPr>
      </w:pPr>
      <w:r>
        <w:rPr>
          <w:lang w:eastAsia="de-DE"/>
        </w:rPr>
        <w:t>Upon completion the student will have a satisfactory understanding of the equipment required to conduct a buoy cleaning operation.</w:t>
      </w:r>
    </w:p>
    <w:p w14:paraId="6DF2E3B9" w14:textId="77777777" w:rsidR="009C212A" w:rsidRDefault="009C212A" w:rsidP="000B7B92">
      <w:pPr>
        <w:pStyle w:val="Heading3"/>
      </w:pPr>
      <w:r>
        <w:t>Syllabus</w:t>
      </w:r>
    </w:p>
    <w:p w14:paraId="1A1718F6" w14:textId="77777777" w:rsidR="00C807D0" w:rsidRPr="0055579C" w:rsidRDefault="00B01506" w:rsidP="006A1DD0">
      <w:pPr>
        <w:pStyle w:val="Lesson"/>
      </w:pPr>
      <w:r>
        <w:t xml:space="preserve">Lesson 1 </w:t>
      </w:r>
      <w:r w:rsidR="00EA76BB">
        <w:t>Service craft</w:t>
      </w:r>
      <w:r w:rsidR="00B55E88">
        <w:t xml:space="preserve"> </w:t>
      </w:r>
      <w:r w:rsidR="00EA76BB">
        <w:t xml:space="preserve">used during </w:t>
      </w:r>
      <w:r>
        <w:t>buoy</w:t>
      </w:r>
      <w:r w:rsidR="00EA76BB">
        <w:t xml:space="preserve"> cleaning operations</w:t>
      </w:r>
      <w:r w:rsidR="006A1DD0">
        <w:t xml:space="preserve"> </w:t>
      </w:r>
    </w:p>
    <w:p w14:paraId="03254673" w14:textId="77777777" w:rsidR="00C807D0" w:rsidRPr="00BA5FD1" w:rsidRDefault="007E10D2" w:rsidP="001A24A1">
      <w:pPr>
        <w:pStyle w:val="List1"/>
        <w:numPr>
          <w:ilvl w:val="0"/>
          <w:numId w:val="13"/>
        </w:numPr>
      </w:pPr>
      <w:r>
        <w:rPr>
          <w:rStyle w:val="l"/>
        </w:rPr>
        <w:t xml:space="preserve">Types and sizes of </w:t>
      </w:r>
      <w:r w:rsidR="00EA76BB">
        <w:rPr>
          <w:rStyle w:val="l"/>
        </w:rPr>
        <w:t>small service craft</w:t>
      </w:r>
      <w:r w:rsidR="00B01506">
        <w:rPr>
          <w:rStyle w:val="l"/>
        </w:rPr>
        <w:t xml:space="preserve"> </w:t>
      </w:r>
    </w:p>
    <w:p w14:paraId="480C5C47" w14:textId="77777777" w:rsidR="00C807D0" w:rsidRDefault="00A20B6C" w:rsidP="00DD60AB">
      <w:pPr>
        <w:pStyle w:val="List1"/>
        <w:numPr>
          <w:ilvl w:val="0"/>
          <w:numId w:val="13"/>
        </w:numPr>
      </w:pPr>
      <w:r>
        <w:rPr>
          <w:rStyle w:val="l"/>
        </w:rPr>
        <w:t xml:space="preserve">Types and sizes of </w:t>
      </w:r>
      <w:r w:rsidR="00EA76BB">
        <w:rPr>
          <w:rStyle w:val="l"/>
        </w:rPr>
        <w:t xml:space="preserve">buoy </w:t>
      </w:r>
      <w:r>
        <w:rPr>
          <w:rStyle w:val="l"/>
        </w:rPr>
        <w:t>tender vessel</w:t>
      </w:r>
      <w:r w:rsidR="00EA76BB">
        <w:rPr>
          <w:rStyle w:val="l"/>
        </w:rPr>
        <w:t>s</w:t>
      </w:r>
      <w:r>
        <w:rPr>
          <w:rStyle w:val="l"/>
        </w:rPr>
        <w:t xml:space="preserve"> </w:t>
      </w:r>
    </w:p>
    <w:p w14:paraId="1D3CF9F9" w14:textId="77777777" w:rsidR="00C807D0" w:rsidRPr="00012460" w:rsidRDefault="002E5677" w:rsidP="00C15A2C">
      <w:pPr>
        <w:pStyle w:val="Lesson"/>
        <w:rPr>
          <w:szCs w:val="22"/>
        </w:rPr>
      </w:pPr>
      <w:r w:rsidRPr="00012460">
        <w:rPr>
          <w:szCs w:val="22"/>
        </w:rPr>
        <w:t>Lesson 2</w:t>
      </w:r>
      <w:r w:rsidRPr="00012460">
        <w:rPr>
          <w:rFonts w:cs="DKHIHG+TimesNewRoman,Bold"/>
          <w:b/>
          <w:bCs/>
          <w:color w:val="000000"/>
          <w:szCs w:val="22"/>
        </w:rPr>
        <w:t xml:space="preserve"> </w:t>
      </w:r>
      <w:r w:rsidR="0010283A">
        <w:rPr>
          <w:rFonts w:cs="DKHIHG+TimesNewRoman,Bold"/>
          <w:color w:val="000000"/>
          <w:szCs w:val="22"/>
        </w:rPr>
        <w:t xml:space="preserve">Personal Protective and </w:t>
      </w:r>
      <w:r w:rsidR="00C86FFD">
        <w:rPr>
          <w:szCs w:val="22"/>
        </w:rPr>
        <w:t>safety</w:t>
      </w:r>
      <w:r w:rsidR="006E5696">
        <w:rPr>
          <w:szCs w:val="22"/>
        </w:rPr>
        <w:t xml:space="preserve"> equipment</w:t>
      </w:r>
    </w:p>
    <w:p w14:paraId="474E7855" w14:textId="77777777" w:rsidR="00C807D0" w:rsidRPr="00BA5FD1" w:rsidRDefault="00F11773" w:rsidP="001A24A1">
      <w:pPr>
        <w:pStyle w:val="List1"/>
        <w:numPr>
          <w:ilvl w:val="0"/>
          <w:numId w:val="14"/>
        </w:numPr>
      </w:pPr>
      <w:r>
        <w:rPr>
          <w:rFonts w:cs="DKHIHG+TimesNewRoman,Bold"/>
          <w:color w:val="000000"/>
          <w:szCs w:val="22"/>
        </w:rPr>
        <w:t xml:space="preserve">Safety clothing </w:t>
      </w:r>
      <w:r w:rsidR="005904E0">
        <w:rPr>
          <w:rFonts w:cs="DKHIHG+TimesNewRoman,Bold"/>
          <w:color w:val="000000"/>
          <w:szCs w:val="22"/>
        </w:rPr>
        <w:t xml:space="preserve">and </w:t>
      </w:r>
      <w:r w:rsidR="0010283A">
        <w:rPr>
          <w:rFonts w:cs="DKHIHG+TimesNewRoman,Bold"/>
          <w:color w:val="000000"/>
          <w:szCs w:val="22"/>
        </w:rPr>
        <w:t>e</w:t>
      </w:r>
      <w:r w:rsidR="005904E0">
        <w:rPr>
          <w:rFonts w:cs="DKHIHG+TimesNewRoman,Bold"/>
          <w:color w:val="000000"/>
          <w:szCs w:val="22"/>
        </w:rPr>
        <w:t>quipment</w:t>
      </w:r>
    </w:p>
    <w:p w14:paraId="286B3B88" w14:textId="77777777" w:rsidR="0010283A" w:rsidRDefault="0010283A" w:rsidP="00F11773">
      <w:pPr>
        <w:pStyle w:val="List1"/>
      </w:pPr>
      <w:r>
        <w:t>Climatic considerations</w:t>
      </w:r>
    </w:p>
    <w:p w14:paraId="34D7A467" w14:textId="77777777" w:rsidR="00C86FFD" w:rsidRDefault="00C86FFD" w:rsidP="00F11773">
      <w:pPr>
        <w:pStyle w:val="List1"/>
      </w:pPr>
      <w:r>
        <w:t>Eye protection</w:t>
      </w:r>
      <w:r w:rsidR="0010283A">
        <w:t xml:space="preserve"> and washing</w:t>
      </w:r>
    </w:p>
    <w:p w14:paraId="4FCACEA5" w14:textId="77777777" w:rsidR="00C86FFD" w:rsidRDefault="00C86FFD" w:rsidP="00F11773">
      <w:pPr>
        <w:pStyle w:val="List1"/>
      </w:pPr>
      <w:r>
        <w:t>Hearing protection</w:t>
      </w:r>
    </w:p>
    <w:p w14:paraId="326677DE" w14:textId="77777777" w:rsidR="00C86FFD" w:rsidRDefault="00C86FFD" w:rsidP="00F11773">
      <w:pPr>
        <w:pStyle w:val="List1"/>
      </w:pPr>
      <w:r>
        <w:t>Gloves</w:t>
      </w:r>
      <w:r w:rsidR="0010283A">
        <w:t xml:space="preserve"> and footwear</w:t>
      </w:r>
    </w:p>
    <w:p w14:paraId="20115704" w14:textId="77777777" w:rsidR="00F11773" w:rsidRDefault="00C86FFD" w:rsidP="00C86FFD">
      <w:pPr>
        <w:pStyle w:val="List1"/>
      </w:pPr>
      <w:r>
        <w:t>Head-face protection</w:t>
      </w:r>
      <w:r w:rsidR="00F11773">
        <w:t xml:space="preserve"> </w:t>
      </w:r>
    </w:p>
    <w:p w14:paraId="54440659" w14:textId="77777777" w:rsidR="00DD60AB" w:rsidRPr="00DD60AB" w:rsidRDefault="00F11773" w:rsidP="00DD60AB">
      <w:pPr>
        <w:pStyle w:val="List1"/>
        <w:numPr>
          <w:ilvl w:val="0"/>
          <w:numId w:val="0"/>
        </w:numPr>
        <w:ind w:left="90"/>
        <w:rPr>
          <w:u w:val="single"/>
        </w:rPr>
      </w:pPr>
      <w:r w:rsidRPr="006E5696">
        <w:rPr>
          <w:u w:val="single"/>
        </w:rPr>
        <w:t>Lesson 3</w:t>
      </w:r>
      <w:r w:rsidR="006E5696" w:rsidRPr="006E5696">
        <w:rPr>
          <w:u w:val="single"/>
        </w:rPr>
        <w:t xml:space="preserve"> </w:t>
      </w:r>
      <w:r w:rsidR="007E10D2">
        <w:rPr>
          <w:u w:val="single"/>
        </w:rPr>
        <w:t>Pressure washing</w:t>
      </w:r>
      <w:r w:rsidR="00DD60AB">
        <w:rPr>
          <w:u w:val="single"/>
        </w:rPr>
        <w:t xml:space="preserve"> machine</w:t>
      </w:r>
    </w:p>
    <w:p w14:paraId="50B472A0" w14:textId="77777777" w:rsidR="00DD60AB" w:rsidRPr="00BA5FD1" w:rsidRDefault="00DD60AB" w:rsidP="007E10D2">
      <w:pPr>
        <w:pStyle w:val="List1"/>
        <w:numPr>
          <w:ilvl w:val="0"/>
          <w:numId w:val="50"/>
        </w:numPr>
      </w:pPr>
      <w:r>
        <w:rPr>
          <w:rFonts w:cs="DKHIHG+TimesNewRoman,Bold"/>
          <w:color w:val="000000"/>
          <w:szCs w:val="22"/>
        </w:rPr>
        <w:t>Feature</w:t>
      </w:r>
      <w:r w:rsidR="00400174">
        <w:rPr>
          <w:rFonts w:cs="DKHIHG+TimesNewRoman,Bold"/>
          <w:color w:val="000000"/>
          <w:szCs w:val="22"/>
        </w:rPr>
        <w:t>s</w:t>
      </w:r>
      <w:r>
        <w:rPr>
          <w:rFonts w:cs="DKHIHG+TimesNewRoman,Bold"/>
          <w:color w:val="000000"/>
          <w:szCs w:val="22"/>
        </w:rPr>
        <w:t xml:space="preserve"> of </w:t>
      </w:r>
      <w:r w:rsidR="007E10D2">
        <w:t>p</w:t>
      </w:r>
      <w:r w:rsidR="007E10D2" w:rsidRPr="007E10D2">
        <w:t>ressure washing machine</w:t>
      </w:r>
      <w:r w:rsidR="00400174">
        <w:t>s</w:t>
      </w:r>
    </w:p>
    <w:p w14:paraId="359E4C5A" w14:textId="77777777" w:rsidR="00DD60AB" w:rsidRDefault="00400174" w:rsidP="00DD60AB">
      <w:pPr>
        <w:pStyle w:val="List1"/>
      </w:pPr>
      <w:r>
        <w:t>Fresh w</w:t>
      </w:r>
      <w:r w:rsidR="00DD60AB">
        <w:t xml:space="preserve">ater </w:t>
      </w:r>
      <w:r>
        <w:t>supply/</w:t>
      </w:r>
      <w:r w:rsidR="00DD60AB">
        <w:t>tank</w:t>
      </w:r>
    </w:p>
    <w:p w14:paraId="14E3E593" w14:textId="77777777" w:rsidR="00343259" w:rsidRDefault="00343259">
      <w:pPr>
        <w:rPr>
          <w:rFonts w:eastAsia="MS Mincho" w:cs="Calibri"/>
          <w:u w:val="single"/>
          <w:lang w:eastAsia="ja-JP"/>
        </w:rPr>
      </w:pPr>
      <w:r>
        <w:rPr>
          <w:u w:val="single"/>
        </w:rPr>
        <w:lastRenderedPageBreak/>
        <w:br w:type="page"/>
      </w:r>
    </w:p>
    <w:p w14:paraId="05EAF9D2" w14:textId="77777777" w:rsidR="00DD60AB" w:rsidRPr="00BE1FD1" w:rsidRDefault="008A7763" w:rsidP="00DD60AB">
      <w:pPr>
        <w:pStyle w:val="List1"/>
        <w:numPr>
          <w:ilvl w:val="0"/>
          <w:numId w:val="0"/>
        </w:numPr>
        <w:ind w:left="90"/>
        <w:rPr>
          <w:u w:val="single"/>
        </w:rPr>
      </w:pPr>
      <w:r>
        <w:rPr>
          <w:u w:val="single"/>
        </w:rPr>
        <w:lastRenderedPageBreak/>
        <w:t xml:space="preserve">Lesson </w:t>
      </w:r>
      <w:r w:rsidR="00343259">
        <w:rPr>
          <w:u w:val="single"/>
        </w:rPr>
        <w:t>4</w:t>
      </w:r>
      <w:r w:rsidR="00BE1FD1" w:rsidRPr="00BE1FD1">
        <w:rPr>
          <w:u w:val="single"/>
        </w:rPr>
        <w:t xml:space="preserve"> tools</w:t>
      </w:r>
    </w:p>
    <w:p w14:paraId="227E905C" w14:textId="77777777" w:rsidR="00BE1FD1" w:rsidRDefault="00F8258F" w:rsidP="00BE1FD1">
      <w:pPr>
        <w:pStyle w:val="List1"/>
        <w:numPr>
          <w:ilvl w:val="0"/>
          <w:numId w:val="51"/>
        </w:numPr>
      </w:pPr>
      <w:r>
        <w:t>Marine growth scrapers</w:t>
      </w:r>
      <w:r w:rsidR="002C212F">
        <w:t xml:space="preserve"> and their limitations</w:t>
      </w:r>
    </w:p>
    <w:p w14:paraId="6C74CD32" w14:textId="77777777" w:rsidR="00F8258F" w:rsidRPr="00BE1FD1" w:rsidRDefault="00F8258F" w:rsidP="00BE1FD1">
      <w:pPr>
        <w:pStyle w:val="List1"/>
        <w:numPr>
          <w:ilvl w:val="0"/>
          <w:numId w:val="51"/>
        </w:numPr>
      </w:pPr>
      <w:r>
        <w:t>Securing ropes/belts/wire rope</w:t>
      </w:r>
      <w:r w:rsidR="00400174">
        <w:t xml:space="preserve"> </w:t>
      </w:r>
      <w:r w:rsidR="007E10D2">
        <w:t>s</w:t>
      </w:r>
      <w:r w:rsidR="00400174">
        <w:t>trops</w:t>
      </w:r>
      <w:r>
        <w:t xml:space="preserve"> </w:t>
      </w:r>
    </w:p>
    <w:p w14:paraId="57F0E4B5" w14:textId="77777777" w:rsidR="00BE1FD1" w:rsidRDefault="008A7763" w:rsidP="008A7763">
      <w:pPr>
        <w:pStyle w:val="List1"/>
        <w:numPr>
          <w:ilvl w:val="0"/>
          <w:numId w:val="51"/>
        </w:numPr>
      </w:pPr>
      <w:r>
        <w:rPr>
          <w:rFonts w:cs="DKHIHG+TimesNewRoman,Bold"/>
          <w:color w:val="000000"/>
          <w:szCs w:val="22"/>
        </w:rPr>
        <w:t>Cleaning brushes</w:t>
      </w:r>
      <w:r w:rsidR="00BE1FD1" w:rsidRPr="008A7763">
        <w:rPr>
          <w:rFonts w:cs="DKHIHG+TimesNewRoman,Bold"/>
          <w:color w:val="000000"/>
          <w:szCs w:val="22"/>
        </w:rPr>
        <w:t xml:space="preserve"> </w:t>
      </w:r>
    </w:p>
    <w:p w14:paraId="4F82E32C" w14:textId="77777777" w:rsidR="002C212F" w:rsidRDefault="002C212F" w:rsidP="002C212F">
      <w:pPr>
        <w:pStyle w:val="Heading2"/>
        <w:numPr>
          <w:ilvl w:val="0"/>
          <w:numId w:val="0"/>
        </w:numPr>
      </w:pPr>
      <w:bookmarkStart w:id="77" w:name="_Toc322529525"/>
      <w:bookmarkStart w:id="78" w:name="_Toc322529574"/>
    </w:p>
    <w:p w14:paraId="6B51ECA4" w14:textId="77777777" w:rsidR="00C807D0" w:rsidRPr="00FB3D29" w:rsidRDefault="00C807D0" w:rsidP="000B7B92">
      <w:pPr>
        <w:pStyle w:val="Heading2"/>
      </w:pPr>
      <w:bookmarkStart w:id="79" w:name="_Toc338403459"/>
      <w:r>
        <w:t>Module</w:t>
      </w:r>
      <w:r w:rsidRPr="00FB3D29">
        <w:t xml:space="preserve"> 2 – </w:t>
      </w:r>
      <w:bookmarkEnd w:id="77"/>
      <w:bookmarkEnd w:id="78"/>
      <w:r w:rsidR="008A7763">
        <w:rPr>
          <w:rFonts w:cs="Arial"/>
        </w:rPr>
        <w:t>Planning for Buoy cleaning</w:t>
      </w:r>
      <w:bookmarkEnd w:id="79"/>
    </w:p>
    <w:p w14:paraId="40F051BB" w14:textId="77777777" w:rsidR="00C807D0" w:rsidRPr="00FB3D29" w:rsidRDefault="00C807D0" w:rsidP="000B7B92">
      <w:pPr>
        <w:pStyle w:val="Heading3"/>
        <w:rPr>
          <w:b/>
          <w:bCs/>
        </w:rPr>
      </w:pPr>
      <w:r w:rsidRPr="00082991">
        <w:t>Scope</w:t>
      </w:r>
      <w:r w:rsidRPr="00FB3D29">
        <w:t xml:space="preserve"> </w:t>
      </w:r>
    </w:p>
    <w:p w14:paraId="5E7C3A0A" w14:textId="77777777" w:rsidR="00C807D0" w:rsidRPr="00FB3D29" w:rsidRDefault="00C807D0" w:rsidP="008A7763">
      <w:r w:rsidRPr="00FB3D29">
        <w:t>Th</w:t>
      </w:r>
      <w:r w:rsidR="008179DD">
        <w:t xml:space="preserve">is module </w:t>
      </w:r>
      <w:r w:rsidR="00400174">
        <w:t>describes the plan for cleaning buoys on station</w:t>
      </w:r>
      <w:r>
        <w:t>.</w:t>
      </w:r>
    </w:p>
    <w:p w14:paraId="5ECB79EE" w14:textId="77777777" w:rsidR="00C807D0" w:rsidRPr="00FB3D29" w:rsidRDefault="00C807D0" w:rsidP="000B7B92">
      <w:pPr>
        <w:pStyle w:val="Heading3"/>
        <w:rPr>
          <w:b/>
          <w:bCs/>
        </w:rPr>
      </w:pPr>
      <w:r w:rsidRPr="00082991">
        <w:t>Learning</w:t>
      </w:r>
      <w:r w:rsidRPr="00FB3D29">
        <w:t xml:space="preserve"> Objective </w:t>
      </w:r>
    </w:p>
    <w:p w14:paraId="3F1199AB" w14:textId="77777777" w:rsidR="00C807D0" w:rsidRDefault="00664893" w:rsidP="009E53A5">
      <w:r>
        <w:t>On completion, the student will have a basic understanding of the planning issues which must be considered before a buoy cleaning operation can be conducted safely and efficiently</w:t>
      </w:r>
      <w:r w:rsidR="009E53A5">
        <w:t>.</w:t>
      </w:r>
    </w:p>
    <w:p w14:paraId="214118C7" w14:textId="77777777" w:rsidR="009C212A" w:rsidRPr="00FB3D29" w:rsidRDefault="009C212A" w:rsidP="000B7B92">
      <w:pPr>
        <w:pStyle w:val="Heading3"/>
      </w:pPr>
      <w:r>
        <w:t>Syllabus</w:t>
      </w:r>
    </w:p>
    <w:p w14:paraId="59605419" w14:textId="77777777" w:rsidR="00C807D0" w:rsidRPr="00FB3D29" w:rsidRDefault="000B7B92" w:rsidP="000B7B92">
      <w:pPr>
        <w:pStyle w:val="Lesson"/>
      </w:pPr>
      <w:r>
        <w:t>Lesson 1</w:t>
      </w:r>
      <w:r>
        <w:tab/>
      </w:r>
      <w:r w:rsidR="009E53A5">
        <w:t>Safety Plan</w:t>
      </w:r>
      <w:r w:rsidR="00E47570">
        <w:t xml:space="preserve"> </w:t>
      </w:r>
    </w:p>
    <w:p w14:paraId="5F8719B3" w14:textId="77777777" w:rsidR="00C807D0" w:rsidRPr="00172BEF" w:rsidRDefault="00120B27" w:rsidP="001A24A1">
      <w:pPr>
        <w:pStyle w:val="List1"/>
        <w:numPr>
          <w:ilvl w:val="0"/>
          <w:numId w:val="15"/>
        </w:numPr>
      </w:pPr>
      <w:r>
        <w:t xml:space="preserve">Risk assessment </w:t>
      </w:r>
      <w:r w:rsidR="002C212F">
        <w:t>and method statement</w:t>
      </w:r>
      <w:r>
        <w:t>s</w:t>
      </w:r>
    </w:p>
    <w:p w14:paraId="5CF1C0F7" w14:textId="77777777" w:rsidR="00C807D0" w:rsidRPr="00172BEF" w:rsidRDefault="002C212F" w:rsidP="000B7B92">
      <w:pPr>
        <w:pStyle w:val="List1"/>
      </w:pPr>
      <w:r>
        <w:t>Equipment</w:t>
      </w:r>
      <w:r w:rsidR="009E53A5">
        <w:t xml:space="preserve"> </w:t>
      </w:r>
      <w:r>
        <w:t>testing and certification</w:t>
      </w:r>
    </w:p>
    <w:p w14:paraId="4184B4DF" w14:textId="77777777" w:rsidR="00212D0A" w:rsidRPr="00FB3D29" w:rsidRDefault="000B7B92" w:rsidP="00212D0A">
      <w:pPr>
        <w:pStyle w:val="Lesson"/>
      </w:pPr>
      <w:r>
        <w:t xml:space="preserve">Lesson </w:t>
      </w:r>
      <w:r w:rsidR="009E53A5">
        <w:t>2 Cleaning Work Plan</w:t>
      </w:r>
    </w:p>
    <w:p w14:paraId="1B1BB37E" w14:textId="77777777" w:rsidR="00212D0A" w:rsidRDefault="00A01E4A" w:rsidP="001A24A1">
      <w:pPr>
        <w:pStyle w:val="List1"/>
        <w:numPr>
          <w:ilvl w:val="0"/>
          <w:numId w:val="16"/>
        </w:numPr>
      </w:pPr>
      <w:r>
        <w:t>Persons required to attend the cleaning operations</w:t>
      </w:r>
    </w:p>
    <w:p w14:paraId="10C1B282" w14:textId="77777777" w:rsidR="00C807D0" w:rsidRPr="00BA5FD1" w:rsidRDefault="00212D0A" w:rsidP="001A24A1">
      <w:pPr>
        <w:pStyle w:val="List1"/>
        <w:numPr>
          <w:ilvl w:val="0"/>
          <w:numId w:val="16"/>
        </w:numPr>
      </w:pPr>
      <w:r>
        <w:t>I</w:t>
      </w:r>
      <w:r w:rsidR="00120B27">
        <w:t>nitial i</w:t>
      </w:r>
      <w:r>
        <w:t xml:space="preserve">nspection of the buoy </w:t>
      </w:r>
      <w:r w:rsidR="00A01E4A">
        <w:t xml:space="preserve">   </w:t>
      </w:r>
    </w:p>
    <w:p w14:paraId="71E9CE82" w14:textId="77777777" w:rsidR="00C807D0" w:rsidRPr="00BA5FD1" w:rsidRDefault="00A01E4A" w:rsidP="000B7B92">
      <w:pPr>
        <w:pStyle w:val="List1"/>
      </w:pPr>
      <w:r>
        <w:t xml:space="preserve">Securing the buoy for cleaning </w:t>
      </w:r>
    </w:p>
    <w:p w14:paraId="31A454A7" w14:textId="77777777" w:rsidR="00C807D0" w:rsidRPr="00172BEF" w:rsidRDefault="00A01E4A" w:rsidP="000B7B92">
      <w:pPr>
        <w:pStyle w:val="List1"/>
      </w:pPr>
      <w:r>
        <w:t xml:space="preserve">Supervision of the operations </w:t>
      </w:r>
    </w:p>
    <w:p w14:paraId="0850553A" w14:textId="77777777" w:rsidR="00C807D0" w:rsidRPr="00172BEF" w:rsidRDefault="00A01E4A" w:rsidP="000B7B92">
      <w:pPr>
        <w:pStyle w:val="List1"/>
      </w:pPr>
      <w:r>
        <w:t xml:space="preserve">Consideration of weather </w:t>
      </w:r>
      <w:r w:rsidR="001D3D08">
        <w:t xml:space="preserve">and climatic </w:t>
      </w:r>
      <w:r>
        <w:t>condition</w:t>
      </w:r>
      <w:r w:rsidR="00120B27">
        <w:t>s</w:t>
      </w:r>
      <w:r>
        <w:t xml:space="preserve"> </w:t>
      </w:r>
    </w:p>
    <w:p w14:paraId="0CE23B49" w14:textId="77777777" w:rsidR="00773339" w:rsidRDefault="00A01E4A" w:rsidP="00773339">
      <w:pPr>
        <w:pStyle w:val="List1"/>
      </w:pPr>
      <w:r>
        <w:t>Cleaning</w:t>
      </w:r>
      <w:r w:rsidR="001D3D08">
        <w:t xml:space="preserve"> of signal/electrical equipment</w:t>
      </w:r>
    </w:p>
    <w:p w14:paraId="5E090F3F" w14:textId="77777777" w:rsidR="00120B27" w:rsidRDefault="00120B27" w:rsidP="00120B27">
      <w:pPr>
        <w:pStyle w:val="List1"/>
        <w:numPr>
          <w:ilvl w:val="0"/>
          <w:numId w:val="0"/>
        </w:numPr>
        <w:ind w:left="657"/>
      </w:pPr>
    </w:p>
    <w:p w14:paraId="1C9AD8C7" w14:textId="77777777" w:rsidR="00C807D0" w:rsidRPr="00FB3D29" w:rsidRDefault="00C807D0" w:rsidP="000B7B92">
      <w:pPr>
        <w:pStyle w:val="Heading2"/>
      </w:pPr>
      <w:bookmarkStart w:id="80" w:name="_Toc322529526"/>
      <w:bookmarkStart w:id="81" w:name="_Toc322529575"/>
      <w:bookmarkStart w:id="82" w:name="_Toc196647738"/>
      <w:bookmarkStart w:id="83" w:name="_Toc338403460"/>
      <w:r>
        <w:t>Module</w:t>
      </w:r>
      <w:r w:rsidRPr="00FB3D29">
        <w:t xml:space="preserve"> </w:t>
      </w:r>
      <w:r>
        <w:t xml:space="preserve">3 </w:t>
      </w:r>
      <w:r w:rsidRPr="00FB3D29">
        <w:t xml:space="preserve">– </w:t>
      </w:r>
      <w:bookmarkEnd w:id="80"/>
      <w:bookmarkEnd w:id="81"/>
      <w:bookmarkEnd w:id="82"/>
      <w:r w:rsidR="001D3D08">
        <w:rPr>
          <w:szCs w:val="22"/>
        </w:rPr>
        <w:t>Cleaning Different Types of Buoys</w:t>
      </w:r>
      <w:r w:rsidR="001B5BC3">
        <w:t>.</w:t>
      </w:r>
      <w:bookmarkEnd w:id="83"/>
      <w:r w:rsidR="00656BF0">
        <w:t xml:space="preserve"> </w:t>
      </w:r>
    </w:p>
    <w:p w14:paraId="7B7B0B8D" w14:textId="77777777" w:rsidR="00C807D0" w:rsidRPr="00082991" w:rsidRDefault="00C807D0" w:rsidP="000B7B92">
      <w:pPr>
        <w:pStyle w:val="Heading3"/>
        <w:rPr>
          <w:b/>
        </w:rPr>
      </w:pPr>
      <w:r w:rsidRPr="00082991">
        <w:t>Scope</w:t>
      </w:r>
    </w:p>
    <w:p w14:paraId="3A772871" w14:textId="77777777" w:rsidR="00C807D0" w:rsidRDefault="006E5851" w:rsidP="003E0D4F">
      <w:r w:rsidRPr="00FB3D29">
        <w:t xml:space="preserve">This module describes </w:t>
      </w:r>
      <w:r>
        <w:t>how to clean different types of buoys</w:t>
      </w:r>
      <w:r w:rsidR="00C807D0" w:rsidRPr="00FB3D29">
        <w:t>.</w:t>
      </w:r>
    </w:p>
    <w:p w14:paraId="08575996" w14:textId="77777777" w:rsidR="006E5851" w:rsidRPr="00FB3D29" w:rsidRDefault="006E5851" w:rsidP="003E0D4F"/>
    <w:p w14:paraId="1A147D80" w14:textId="77777777" w:rsidR="00C807D0" w:rsidRPr="00FB3D29" w:rsidRDefault="00C807D0" w:rsidP="000B7B92">
      <w:pPr>
        <w:pStyle w:val="Heading3"/>
        <w:rPr>
          <w:b/>
        </w:rPr>
      </w:pPr>
      <w:r w:rsidRPr="00FB3D29">
        <w:t xml:space="preserve">Learning </w:t>
      </w:r>
      <w:r w:rsidRPr="00082991">
        <w:t>Objective</w:t>
      </w:r>
    </w:p>
    <w:p w14:paraId="1F1F5F35" w14:textId="77777777" w:rsidR="00C807D0" w:rsidRDefault="006709BF" w:rsidP="00656BF0">
      <w:r>
        <w:t xml:space="preserve">On completion, the student will have a basic understanding </w:t>
      </w:r>
      <w:r w:rsidR="006E5851">
        <w:t>how different types of buoys</w:t>
      </w:r>
      <w:r>
        <w:t xml:space="preserve"> should be cleaned</w:t>
      </w:r>
      <w:r w:rsidR="00656BF0">
        <w:t xml:space="preserve">. </w:t>
      </w:r>
    </w:p>
    <w:p w14:paraId="11944794" w14:textId="77777777" w:rsidR="009C212A" w:rsidRPr="00FB3D29" w:rsidRDefault="009C212A" w:rsidP="000B7B92">
      <w:pPr>
        <w:pStyle w:val="Heading3"/>
      </w:pPr>
      <w:r>
        <w:t>Syllabus</w:t>
      </w:r>
    </w:p>
    <w:p w14:paraId="008AABA5" w14:textId="77777777" w:rsidR="00C807D0" w:rsidRPr="00FB3D29" w:rsidRDefault="000B7B92" w:rsidP="000B7B92">
      <w:pPr>
        <w:pStyle w:val="Lesson"/>
      </w:pPr>
      <w:r>
        <w:t>Lesson 1</w:t>
      </w:r>
      <w:r>
        <w:tab/>
      </w:r>
      <w:r w:rsidR="00656BF0">
        <w:rPr>
          <w:rFonts w:cs="DKHIHG+TimesNewRoman,Bold"/>
          <w:color w:val="000000"/>
          <w:szCs w:val="22"/>
        </w:rPr>
        <w:t>Steel buoys</w:t>
      </w:r>
    </w:p>
    <w:p w14:paraId="62E7993A" w14:textId="77777777" w:rsidR="00656BF0" w:rsidRPr="00656BF0" w:rsidRDefault="00656BF0" w:rsidP="00656BF0">
      <w:pPr>
        <w:pStyle w:val="List1"/>
        <w:numPr>
          <w:ilvl w:val="0"/>
          <w:numId w:val="17"/>
        </w:numPr>
        <w:rPr>
          <w:szCs w:val="22"/>
        </w:rPr>
      </w:pPr>
      <w:r>
        <w:rPr>
          <w:rFonts w:cs="DKHFIE+TimesNewRoman"/>
          <w:color w:val="000000"/>
          <w:szCs w:val="22"/>
        </w:rPr>
        <w:t>Methods of cleaning steel buoys</w:t>
      </w:r>
    </w:p>
    <w:p w14:paraId="69EE406D" w14:textId="77777777" w:rsidR="00C807D0" w:rsidRPr="00656BF0" w:rsidRDefault="00140D32" w:rsidP="00656BF0">
      <w:pPr>
        <w:pStyle w:val="List1"/>
        <w:numPr>
          <w:ilvl w:val="0"/>
          <w:numId w:val="17"/>
        </w:numPr>
        <w:rPr>
          <w:szCs w:val="22"/>
        </w:rPr>
      </w:pPr>
      <w:r>
        <w:rPr>
          <w:rFonts w:cs="DKHFIE+TimesNewRoman"/>
          <w:color w:val="000000"/>
          <w:szCs w:val="22"/>
        </w:rPr>
        <w:t xml:space="preserve">Steel thickness inspection </w:t>
      </w:r>
      <w:r w:rsidR="00656BF0">
        <w:rPr>
          <w:rFonts w:cs="DKHFIE+TimesNewRoman"/>
          <w:color w:val="000000"/>
          <w:szCs w:val="22"/>
        </w:rPr>
        <w:t xml:space="preserve"> </w:t>
      </w:r>
    </w:p>
    <w:p w14:paraId="742A92A6" w14:textId="77777777" w:rsidR="00C807D0" w:rsidRPr="00FB3D29" w:rsidRDefault="000B7B92" w:rsidP="00C15A2C">
      <w:pPr>
        <w:pStyle w:val="Lesson"/>
      </w:pPr>
      <w:r>
        <w:t>Lesson 2</w:t>
      </w:r>
      <w:r>
        <w:tab/>
      </w:r>
      <w:r w:rsidR="00656BF0">
        <w:t>Synthetic buoys</w:t>
      </w:r>
    </w:p>
    <w:p w14:paraId="2048F094" w14:textId="77777777" w:rsidR="00C807D0" w:rsidRPr="006C7933" w:rsidRDefault="006709BF" w:rsidP="001A24A1">
      <w:pPr>
        <w:pStyle w:val="List1"/>
        <w:numPr>
          <w:ilvl w:val="0"/>
          <w:numId w:val="18"/>
        </w:numPr>
        <w:rPr>
          <w:szCs w:val="22"/>
        </w:rPr>
      </w:pPr>
      <w:r>
        <w:rPr>
          <w:rFonts w:cs="DKHFIE+TimesNewRoman"/>
          <w:color w:val="000000"/>
          <w:szCs w:val="22"/>
        </w:rPr>
        <w:t>Cleaning GRP buoys</w:t>
      </w:r>
    </w:p>
    <w:p w14:paraId="2942246D" w14:textId="77777777" w:rsidR="00C807D0" w:rsidRPr="006C7933" w:rsidRDefault="006709BF" w:rsidP="000B7B92">
      <w:pPr>
        <w:pStyle w:val="List1"/>
        <w:rPr>
          <w:szCs w:val="22"/>
        </w:rPr>
      </w:pPr>
      <w:r>
        <w:rPr>
          <w:rFonts w:cs="DKHFIE+TimesNewRoman"/>
          <w:color w:val="000000"/>
          <w:szCs w:val="22"/>
        </w:rPr>
        <w:t>Cleaning t</w:t>
      </w:r>
      <w:r w:rsidR="00656BF0">
        <w:rPr>
          <w:rFonts w:cs="DKHFIE+TimesNewRoman"/>
          <w:color w:val="000000"/>
          <w:szCs w:val="22"/>
        </w:rPr>
        <w:t xml:space="preserve">hermoplastic </w:t>
      </w:r>
      <w:r>
        <w:rPr>
          <w:rFonts w:cs="DKHFIE+TimesNewRoman"/>
          <w:color w:val="000000"/>
          <w:szCs w:val="22"/>
        </w:rPr>
        <w:t>buoys</w:t>
      </w:r>
    </w:p>
    <w:p w14:paraId="697C2816" w14:textId="77777777" w:rsidR="00C807D0" w:rsidRPr="006C7933" w:rsidRDefault="006709BF" w:rsidP="000B7B92">
      <w:pPr>
        <w:pStyle w:val="List1"/>
        <w:rPr>
          <w:szCs w:val="22"/>
        </w:rPr>
      </w:pPr>
      <w:r>
        <w:rPr>
          <w:szCs w:val="22"/>
        </w:rPr>
        <w:t>Cleaning u</w:t>
      </w:r>
      <w:r w:rsidR="00A5114D">
        <w:rPr>
          <w:szCs w:val="22"/>
        </w:rPr>
        <w:t>rethane coated foam</w:t>
      </w:r>
      <w:r>
        <w:rPr>
          <w:szCs w:val="22"/>
        </w:rPr>
        <w:t xml:space="preserve"> buoys</w:t>
      </w:r>
    </w:p>
    <w:p w14:paraId="5B1AC090" w14:textId="77777777" w:rsidR="00676676" w:rsidRDefault="006709BF" w:rsidP="00A83BE7">
      <w:pPr>
        <w:pStyle w:val="List1"/>
        <w:rPr>
          <w:color w:val="000000" w:themeColor="text1"/>
          <w:szCs w:val="22"/>
        </w:rPr>
      </w:pPr>
      <w:r>
        <w:rPr>
          <w:rFonts w:cs="DKHFIE+TimesNewRoman"/>
          <w:color w:val="000000" w:themeColor="text1"/>
          <w:szCs w:val="22"/>
        </w:rPr>
        <w:t>Cleaning all</w:t>
      </w:r>
      <w:r w:rsidR="006E5851">
        <w:rPr>
          <w:rFonts w:cs="DKHFIE+TimesNewRoman"/>
          <w:color w:val="000000" w:themeColor="text1"/>
          <w:szCs w:val="22"/>
        </w:rPr>
        <w:t>-</w:t>
      </w:r>
      <w:r>
        <w:rPr>
          <w:rFonts w:cs="DKHFIE+TimesNewRoman"/>
          <w:color w:val="000000" w:themeColor="text1"/>
          <w:szCs w:val="22"/>
        </w:rPr>
        <w:t>foam buoys</w:t>
      </w:r>
    </w:p>
    <w:p w14:paraId="2C5A35B9" w14:textId="77777777" w:rsidR="00A83BE7" w:rsidRPr="00A83BE7" w:rsidRDefault="00A83BE7" w:rsidP="00A83BE7">
      <w:pPr>
        <w:pStyle w:val="List1"/>
        <w:numPr>
          <w:ilvl w:val="0"/>
          <w:numId w:val="0"/>
        </w:numPr>
        <w:ind w:left="90"/>
        <w:rPr>
          <w:color w:val="000000" w:themeColor="text1"/>
          <w:szCs w:val="22"/>
        </w:rPr>
      </w:pPr>
    </w:p>
    <w:p w14:paraId="1BCBB2C8" w14:textId="77777777" w:rsidR="00C807D0" w:rsidRPr="00FB3D29" w:rsidRDefault="00C807D0" w:rsidP="000B7B92">
      <w:pPr>
        <w:pStyle w:val="Heading2"/>
      </w:pPr>
      <w:bookmarkStart w:id="84" w:name="_Toc322529527"/>
      <w:bookmarkStart w:id="85" w:name="_Toc322529576"/>
      <w:bookmarkStart w:id="86" w:name="_Toc196647739"/>
      <w:bookmarkStart w:id="87" w:name="_Toc338403461"/>
      <w:r>
        <w:t>Module</w:t>
      </w:r>
      <w:r w:rsidRPr="00FB3D29">
        <w:t xml:space="preserve"> 4 – </w:t>
      </w:r>
      <w:bookmarkEnd w:id="84"/>
      <w:bookmarkEnd w:id="85"/>
      <w:bookmarkEnd w:id="86"/>
      <w:r w:rsidR="00771AF3">
        <w:t>Clea</w:t>
      </w:r>
      <w:r w:rsidR="008E7BDE">
        <w:t xml:space="preserve">ning the </w:t>
      </w:r>
      <w:r w:rsidR="003F6871">
        <w:t>B</w:t>
      </w:r>
      <w:r w:rsidR="008E7BDE">
        <w:t>uoy</w:t>
      </w:r>
      <w:bookmarkEnd w:id="87"/>
      <w:r w:rsidR="001B0B98" w:rsidRPr="00934A3B">
        <w:rPr>
          <w:rFonts w:cs="DKHIHG+TimesNewRoman,Bold"/>
          <w:bCs/>
          <w:color w:val="000000"/>
          <w:sz w:val="23"/>
          <w:szCs w:val="23"/>
        </w:rPr>
        <w:t xml:space="preserve"> </w:t>
      </w:r>
    </w:p>
    <w:p w14:paraId="70965B73" w14:textId="77777777" w:rsidR="00C807D0" w:rsidRPr="00082991" w:rsidRDefault="00C807D0" w:rsidP="000B7B92">
      <w:pPr>
        <w:pStyle w:val="Heading3"/>
        <w:rPr>
          <w:b/>
        </w:rPr>
      </w:pPr>
      <w:r w:rsidRPr="00082991">
        <w:t>Scop</w:t>
      </w:r>
      <w:ins w:id="88" w:author="Gerardine Delanoye" w:date="2016-03-10T10:18:00Z">
        <w:r w:rsidR="00044200">
          <w:t>e</w:t>
        </w:r>
      </w:ins>
      <w:del w:id="89" w:author="Gerardine Delanoye" w:date="2016-03-10T10:18:00Z">
        <w:r w:rsidRPr="00934A3B" w:rsidDel="00044200">
          <w:rPr>
            <w:b/>
          </w:rPr>
          <w:delText>e</w:delText>
        </w:r>
      </w:del>
    </w:p>
    <w:p w14:paraId="533F3ED7" w14:textId="77777777" w:rsidR="00A15698" w:rsidRPr="003F6871" w:rsidRDefault="00A83BE7" w:rsidP="00A15698">
      <w:pPr>
        <w:pStyle w:val="PlainText"/>
        <w:rPr>
          <w:rFonts w:asciiTheme="minorBidi" w:hAnsiTheme="minorBidi"/>
          <w:sz w:val="22"/>
          <w:szCs w:val="22"/>
          <w:lang w:bidi="ar-OM"/>
        </w:rPr>
      </w:pPr>
      <w:r w:rsidRPr="003F6871">
        <w:rPr>
          <w:rFonts w:asciiTheme="minorBidi" w:hAnsiTheme="minorBidi"/>
          <w:color w:val="000000"/>
          <w:sz w:val="22"/>
          <w:szCs w:val="22"/>
        </w:rPr>
        <w:t xml:space="preserve">This Module describes how marine growth, dust, </w:t>
      </w:r>
      <w:r w:rsidR="00246D96">
        <w:rPr>
          <w:rFonts w:asciiTheme="minorBidi" w:hAnsiTheme="minorBidi"/>
          <w:color w:val="000000"/>
          <w:sz w:val="22"/>
          <w:szCs w:val="22"/>
        </w:rPr>
        <w:t>corrosion</w:t>
      </w:r>
      <w:r w:rsidRPr="003F6871">
        <w:rPr>
          <w:rFonts w:asciiTheme="minorBidi" w:hAnsiTheme="minorBidi"/>
          <w:color w:val="000000"/>
          <w:sz w:val="22"/>
          <w:szCs w:val="22"/>
        </w:rPr>
        <w:t xml:space="preserve"> and bird droppings (guano) are cleaned from a buoy</w:t>
      </w:r>
      <w:r w:rsidR="007C3348" w:rsidRPr="003F6871">
        <w:rPr>
          <w:rFonts w:asciiTheme="minorBidi" w:hAnsiTheme="minorBidi"/>
          <w:color w:val="000000"/>
          <w:sz w:val="22"/>
          <w:szCs w:val="22"/>
        </w:rPr>
        <w:t xml:space="preserve"> whilst preserving its</w:t>
      </w:r>
      <w:r w:rsidR="003F6871">
        <w:rPr>
          <w:rFonts w:asciiTheme="minorBidi" w:hAnsiTheme="minorBidi"/>
          <w:color w:val="000000"/>
          <w:sz w:val="22"/>
          <w:szCs w:val="22"/>
        </w:rPr>
        <w:t xml:space="preserve"> surface coating</w:t>
      </w:r>
      <w:r w:rsidR="007C3348" w:rsidRPr="003F6871">
        <w:rPr>
          <w:rFonts w:asciiTheme="minorBidi" w:hAnsiTheme="minorBidi"/>
          <w:color w:val="000000"/>
          <w:sz w:val="22"/>
          <w:szCs w:val="22"/>
        </w:rPr>
        <w:t xml:space="preserve"> marine aids to navigation components</w:t>
      </w:r>
      <w:r w:rsidR="008E7BDE" w:rsidRPr="003F6871">
        <w:rPr>
          <w:rFonts w:asciiTheme="minorBidi" w:hAnsiTheme="minorBidi"/>
          <w:color w:val="000000"/>
          <w:sz w:val="22"/>
          <w:szCs w:val="22"/>
        </w:rPr>
        <w:t>.</w:t>
      </w:r>
      <w:r w:rsidR="001558C0" w:rsidRPr="003F6871">
        <w:rPr>
          <w:rFonts w:asciiTheme="minorBidi" w:hAnsiTheme="minorBidi"/>
          <w:color w:val="000000"/>
          <w:sz w:val="22"/>
          <w:szCs w:val="22"/>
        </w:rPr>
        <w:t xml:space="preserve">  </w:t>
      </w:r>
      <w:r w:rsidR="00A15698" w:rsidRPr="003F6871">
        <w:rPr>
          <w:rFonts w:asciiTheme="minorBidi" w:hAnsiTheme="minorBidi"/>
          <w:color w:val="000000"/>
          <w:sz w:val="22"/>
          <w:szCs w:val="22"/>
        </w:rPr>
        <w:t xml:space="preserve"> </w:t>
      </w:r>
    </w:p>
    <w:p w14:paraId="3C5AA5E2" w14:textId="77777777" w:rsidR="00934A3B" w:rsidRDefault="00934A3B" w:rsidP="00934A3B">
      <w:pPr>
        <w:rPr>
          <w:rFonts w:asciiTheme="minorBidi" w:hAnsiTheme="minorBidi"/>
          <w:szCs w:val="22"/>
          <w:lang w:bidi="ar-OM"/>
        </w:rPr>
      </w:pPr>
    </w:p>
    <w:p w14:paraId="7C9A9887" w14:textId="77777777" w:rsidR="00C807D0" w:rsidRPr="00FB3D29" w:rsidRDefault="00C002DA" w:rsidP="000B7B92">
      <w:pPr>
        <w:pStyle w:val="Heading3"/>
        <w:rPr>
          <w:b/>
        </w:rPr>
      </w:pPr>
      <w:r>
        <w:t>L</w:t>
      </w:r>
      <w:r w:rsidR="00C807D0" w:rsidRPr="00082991">
        <w:t>earning</w:t>
      </w:r>
      <w:r w:rsidR="00C807D0" w:rsidRPr="00FB3D29">
        <w:t xml:space="preserve"> Objective</w:t>
      </w:r>
    </w:p>
    <w:p w14:paraId="51DA738B" w14:textId="77777777" w:rsidR="00C807D0" w:rsidRPr="007B58C1" w:rsidRDefault="00A83BE7" w:rsidP="007B58C1">
      <w:pPr>
        <w:pStyle w:val="PlainText"/>
        <w:rPr>
          <w:rFonts w:asciiTheme="minorBidi" w:hAnsiTheme="minorBidi"/>
          <w:color w:val="000000"/>
          <w:sz w:val="22"/>
          <w:szCs w:val="22"/>
        </w:rPr>
      </w:pPr>
      <w:r>
        <w:rPr>
          <w:rFonts w:asciiTheme="minorBidi" w:hAnsiTheme="minorBidi"/>
          <w:color w:val="000000"/>
          <w:sz w:val="22"/>
          <w:szCs w:val="22"/>
        </w:rPr>
        <w:t>Upon completion, the student will have a satisfactory understand</w:t>
      </w:r>
      <w:r w:rsidR="00246D96">
        <w:rPr>
          <w:rFonts w:asciiTheme="minorBidi" w:hAnsiTheme="minorBidi"/>
          <w:color w:val="000000"/>
          <w:sz w:val="22"/>
          <w:szCs w:val="22"/>
        </w:rPr>
        <w:t>ing</w:t>
      </w:r>
      <w:r>
        <w:rPr>
          <w:rFonts w:asciiTheme="minorBidi" w:hAnsiTheme="minorBidi"/>
          <w:color w:val="000000"/>
          <w:sz w:val="22"/>
          <w:szCs w:val="22"/>
        </w:rPr>
        <w:t xml:space="preserve"> of the correct methods of removing foreign matter and </w:t>
      </w:r>
      <w:r w:rsidR="00246D96">
        <w:rPr>
          <w:rFonts w:asciiTheme="minorBidi" w:hAnsiTheme="minorBidi"/>
          <w:color w:val="000000"/>
          <w:sz w:val="22"/>
          <w:szCs w:val="22"/>
        </w:rPr>
        <w:t>corrosion</w:t>
      </w:r>
      <w:r>
        <w:rPr>
          <w:rFonts w:asciiTheme="minorBidi" w:hAnsiTheme="minorBidi"/>
          <w:color w:val="000000"/>
          <w:sz w:val="22"/>
          <w:szCs w:val="22"/>
        </w:rPr>
        <w:t xml:space="preserve"> from both steel and plastic buoys</w:t>
      </w:r>
      <w:r w:rsidR="00C62334">
        <w:rPr>
          <w:rFonts w:asciiTheme="minorBidi" w:hAnsiTheme="minorBidi"/>
          <w:color w:val="000000"/>
          <w:sz w:val="22"/>
          <w:szCs w:val="22"/>
        </w:rPr>
        <w:t xml:space="preserve"> whilst causing no damage to its</w:t>
      </w:r>
      <w:r w:rsidR="00246D96">
        <w:rPr>
          <w:rFonts w:asciiTheme="minorBidi" w:hAnsiTheme="minorBidi"/>
          <w:color w:val="000000"/>
          <w:sz w:val="22"/>
          <w:szCs w:val="22"/>
        </w:rPr>
        <w:t xml:space="preserve"> surface coating and</w:t>
      </w:r>
      <w:r w:rsidR="00C62334">
        <w:rPr>
          <w:rFonts w:asciiTheme="minorBidi" w:hAnsiTheme="minorBidi"/>
          <w:color w:val="000000"/>
          <w:sz w:val="22"/>
          <w:szCs w:val="22"/>
        </w:rPr>
        <w:t xml:space="preserve"> aids to navigation components</w:t>
      </w:r>
      <w:r w:rsidR="007B58C1">
        <w:rPr>
          <w:rFonts w:asciiTheme="minorBidi" w:hAnsiTheme="minorBidi"/>
          <w:color w:val="000000"/>
          <w:sz w:val="22"/>
          <w:szCs w:val="22"/>
        </w:rPr>
        <w:t>.</w:t>
      </w:r>
    </w:p>
    <w:p w14:paraId="448F891E" w14:textId="77777777" w:rsidR="009C212A" w:rsidRPr="00FB3D29" w:rsidRDefault="009C212A" w:rsidP="000B7B92">
      <w:pPr>
        <w:pStyle w:val="Heading3"/>
      </w:pPr>
      <w:r>
        <w:t>Syllabus</w:t>
      </w:r>
    </w:p>
    <w:p w14:paraId="518C13C5" w14:textId="77777777" w:rsidR="00C807D0" w:rsidRPr="00FB3D29" w:rsidRDefault="000B7B92" w:rsidP="00C15A2C">
      <w:pPr>
        <w:pStyle w:val="Lesson"/>
      </w:pPr>
      <w:r>
        <w:t>Lesson 1</w:t>
      </w:r>
      <w:r>
        <w:tab/>
      </w:r>
      <w:r w:rsidR="0047124B">
        <w:rPr>
          <w:rFonts w:cs="DKHIHG+TimesNewRoman,Bold"/>
          <w:color w:val="000000"/>
          <w:szCs w:val="22"/>
        </w:rPr>
        <w:t>Clean</w:t>
      </w:r>
      <w:r w:rsidR="00A83BE7">
        <w:rPr>
          <w:rFonts w:cs="DKHIHG+TimesNewRoman,Bold"/>
          <w:color w:val="000000"/>
          <w:szCs w:val="22"/>
        </w:rPr>
        <w:t>ing</w:t>
      </w:r>
      <w:r w:rsidR="0047124B">
        <w:rPr>
          <w:rFonts w:cs="DKHIHG+TimesNewRoman,Bold"/>
          <w:color w:val="000000"/>
          <w:szCs w:val="22"/>
        </w:rPr>
        <w:t xml:space="preserve"> </w:t>
      </w:r>
      <w:r w:rsidR="00A83BE7">
        <w:rPr>
          <w:rFonts w:cs="DKHIHG+TimesNewRoman,Bold"/>
          <w:color w:val="000000"/>
          <w:szCs w:val="22"/>
        </w:rPr>
        <w:t xml:space="preserve">marine growth from </w:t>
      </w:r>
      <w:r w:rsidR="0047124B">
        <w:rPr>
          <w:rFonts w:cs="DKHIHG+TimesNewRoman,Bold"/>
          <w:color w:val="000000"/>
          <w:szCs w:val="22"/>
        </w:rPr>
        <w:t xml:space="preserve">buoys </w:t>
      </w:r>
    </w:p>
    <w:p w14:paraId="05DF5E89" w14:textId="77777777" w:rsidR="0068108F" w:rsidRPr="0068108F" w:rsidRDefault="0047124B" w:rsidP="001A24A1">
      <w:pPr>
        <w:pStyle w:val="List1"/>
        <w:numPr>
          <w:ilvl w:val="0"/>
          <w:numId w:val="19"/>
        </w:numPr>
        <w:rPr>
          <w:szCs w:val="22"/>
        </w:rPr>
      </w:pPr>
      <w:r>
        <w:rPr>
          <w:rFonts w:cs="DKHFIE+TimesNewRoman"/>
          <w:color w:val="000000"/>
          <w:szCs w:val="22"/>
        </w:rPr>
        <w:t>General – marine growth</w:t>
      </w:r>
      <w:r w:rsidR="0068108F" w:rsidRPr="0068108F">
        <w:rPr>
          <w:rFonts w:cs="DKHFIE+TimesNewRoman"/>
          <w:color w:val="000000"/>
          <w:szCs w:val="22"/>
        </w:rPr>
        <w:t xml:space="preserve">  </w:t>
      </w:r>
    </w:p>
    <w:p w14:paraId="653A6BCF" w14:textId="77777777" w:rsidR="0047124B" w:rsidRDefault="00882471" w:rsidP="0047124B">
      <w:pPr>
        <w:pStyle w:val="List1"/>
        <w:numPr>
          <w:ilvl w:val="0"/>
          <w:numId w:val="51"/>
        </w:numPr>
      </w:pPr>
      <w:r>
        <w:rPr>
          <w:rFonts w:cs="DKHFIE+TimesNewRoman"/>
          <w:color w:val="000000"/>
          <w:szCs w:val="22"/>
        </w:rPr>
        <w:t>Cleaning buoy</w:t>
      </w:r>
      <w:r w:rsidR="00A83BE7">
        <w:rPr>
          <w:rFonts w:cs="DKHFIE+TimesNewRoman"/>
          <w:color w:val="000000"/>
          <w:szCs w:val="22"/>
        </w:rPr>
        <w:t>s</w:t>
      </w:r>
      <w:r>
        <w:rPr>
          <w:rFonts w:cs="DKHFIE+TimesNewRoman"/>
          <w:color w:val="000000"/>
          <w:szCs w:val="22"/>
        </w:rPr>
        <w:t xml:space="preserve"> using</w:t>
      </w:r>
      <w:r w:rsidR="0047124B">
        <w:rPr>
          <w:rFonts w:cs="DKHFIE+TimesNewRoman"/>
          <w:color w:val="000000"/>
          <w:szCs w:val="22"/>
        </w:rPr>
        <w:t xml:space="preserve"> manual scrap</w:t>
      </w:r>
      <w:r w:rsidR="00A83BE7">
        <w:rPr>
          <w:rFonts w:cs="DKHFIE+TimesNewRoman"/>
          <w:color w:val="000000"/>
          <w:szCs w:val="22"/>
        </w:rPr>
        <w:t>ers</w:t>
      </w:r>
      <w:r w:rsidR="0047124B">
        <w:rPr>
          <w:rFonts w:cs="DKHFIE+TimesNewRoman"/>
          <w:color w:val="000000"/>
          <w:szCs w:val="22"/>
        </w:rPr>
        <w:t xml:space="preserve"> and</w:t>
      </w:r>
      <w:r w:rsidR="0047124B">
        <w:rPr>
          <w:rFonts w:cs="DKHIHG+TimesNewRoman,Bold"/>
          <w:color w:val="000000"/>
          <w:szCs w:val="22"/>
        </w:rPr>
        <w:t xml:space="preserve"> brushes</w:t>
      </w:r>
      <w:r w:rsidR="0047124B" w:rsidRPr="008A7763">
        <w:rPr>
          <w:rFonts w:cs="DKHIHG+TimesNewRoman,Bold"/>
          <w:color w:val="000000"/>
          <w:szCs w:val="22"/>
        </w:rPr>
        <w:t xml:space="preserve"> </w:t>
      </w:r>
    </w:p>
    <w:p w14:paraId="0D46CD54" w14:textId="77777777" w:rsidR="00C807D0" w:rsidRDefault="0047124B" w:rsidP="007E10D2">
      <w:pPr>
        <w:pStyle w:val="List1"/>
        <w:numPr>
          <w:ilvl w:val="0"/>
          <w:numId w:val="19"/>
        </w:numPr>
        <w:rPr>
          <w:szCs w:val="22"/>
        </w:rPr>
      </w:pPr>
      <w:r w:rsidRPr="00882471">
        <w:t>Cleaning</w:t>
      </w:r>
      <w:r w:rsidR="00882471">
        <w:t xml:space="preserve"> buoy</w:t>
      </w:r>
      <w:r w:rsidR="00A83BE7">
        <w:t>s</w:t>
      </w:r>
      <w:r w:rsidRPr="00882471">
        <w:t xml:space="preserve"> u</w:t>
      </w:r>
      <w:r w:rsidR="00882471">
        <w:t>sing</w:t>
      </w:r>
      <w:r w:rsidR="00882471" w:rsidRPr="00882471">
        <w:t xml:space="preserve"> </w:t>
      </w:r>
      <w:r w:rsidR="00A83BE7">
        <w:t xml:space="preserve">high </w:t>
      </w:r>
      <w:r w:rsidR="007E10D2">
        <w:t>p</w:t>
      </w:r>
      <w:r w:rsidR="007E10D2" w:rsidRPr="007E10D2">
        <w:t>ressure washing machine</w:t>
      </w:r>
      <w:r w:rsidR="00A83BE7">
        <w:t>s</w:t>
      </w:r>
    </w:p>
    <w:p w14:paraId="703FBCEB" w14:textId="77777777" w:rsidR="00C807D0" w:rsidRPr="00882471" w:rsidRDefault="00A83BE7" w:rsidP="00882471">
      <w:pPr>
        <w:pStyle w:val="List1"/>
        <w:numPr>
          <w:ilvl w:val="0"/>
          <w:numId w:val="19"/>
        </w:numPr>
        <w:rPr>
          <w:szCs w:val="22"/>
        </w:rPr>
      </w:pPr>
      <w:r>
        <w:rPr>
          <w:szCs w:val="22"/>
        </w:rPr>
        <w:t xml:space="preserve">The care of </w:t>
      </w:r>
      <w:r w:rsidR="00882471">
        <w:rPr>
          <w:szCs w:val="22"/>
        </w:rPr>
        <w:t>paint coating</w:t>
      </w:r>
      <w:r>
        <w:rPr>
          <w:szCs w:val="22"/>
        </w:rPr>
        <w:t>s</w:t>
      </w:r>
      <w:r w:rsidR="00882471">
        <w:rPr>
          <w:szCs w:val="22"/>
        </w:rPr>
        <w:t xml:space="preserve"> during cleaning</w:t>
      </w:r>
      <w:r>
        <w:rPr>
          <w:szCs w:val="22"/>
        </w:rPr>
        <w:t xml:space="preserve"> operations</w:t>
      </w:r>
      <w:r w:rsidR="00882471">
        <w:rPr>
          <w:szCs w:val="22"/>
        </w:rPr>
        <w:t>.</w:t>
      </w:r>
    </w:p>
    <w:p w14:paraId="583F866B" w14:textId="77777777" w:rsidR="00C807D0" w:rsidRPr="00FB3D29" w:rsidRDefault="000B7B92" w:rsidP="00C15A2C">
      <w:pPr>
        <w:pStyle w:val="Lesson"/>
      </w:pPr>
      <w:r>
        <w:t>Lesson 2</w:t>
      </w:r>
      <w:r>
        <w:tab/>
      </w:r>
      <w:r w:rsidR="00904DAD">
        <w:rPr>
          <w:rFonts w:cs="DKHIHG+TimesNewRoman,Bold"/>
          <w:color w:val="000000"/>
          <w:szCs w:val="22"/>
        </w:rPr>
        <w:t>Corrosion</w:t>
      </w:r>
      <w:r w:rsidR="00AF23C4">
        <w:rPr>
          <w:rFonts w:cs="DKHIHG+TimesNewRoman,Bold"/>
          <w:color w:val="000000"/>
          <w:szCs w:val="22"/>
        </w:rPr>
        <w:t xml:space="preserve"> removal from</w:t>
      </w:r>
      <w:r w:rsidR="00882471">
        <w:rPr>
          <w:rFonts w:cs="DKHIHG+TimesNewRoman,Bold"/>
          <w:color w:val="000000"/>
          <w:szCs w:val="22"/>
        </w:rPr>
        <w:t xml:space="preserve"> steel buoy</w:t>
      </w:r>
      <w:r w:rsidR="00AF23C4">
        <w:rPr>
          <w:rFonts w:cs="DKHIHG+TimesNewRoman,Bold"/>
          <w:color w:val="000000"/>
          <w:szCs w:val="22"/>
        </w:rPr>
        <w:t>s</w:t>
      </w:r>
      <w:r w:rsidR="00882471">
        <w:rPr>
          <w:rFonts w:cs="DKHIHG+TimesNewRoman,Bold"/>
          <w:color w:val="000000"/>
          <w:szCs w:val="22"/>
        </w:rPr>
        <w:t xml:space="preserve"> </w:t>
      </w:r>
    </w:p>
    <w:p w14:paraId="1814AB3D" w14:textId="77777777" w:rsidR="0068108F" w:rsidRPr="0068108F" w:rsidRDefault="00904DAD" w:rsidP="001A24A1">
      <w:pPr>
        <w:pStyle w:val="List1"/>
        <w:numPr>
          <w:ilvl w:val="0"/>
          <w:numId w:val="20"/>
        </w:numPr>
        <w:rPr>
          <w:rFonts w:cs="Arial"/>
          <w:szCs w:val="22"/>
        </w:rPr>
      </w:pPr>
      <w:r>
        <w:rPr>
          <w:rFonts w:cs="Arial"/>
          <w:color w:val="000000"/>
          <w:szCs w:val="22"/>
        </w:rPr>
        <w:t>Corrosion - general</w:t>
      </w:r>
    </w:p>
    <w:p w14:paraId="6BF9FA01" w14:textId="77777777" w:rsidR="00C807D0" w:rsidRPr="0068108F" w:rsidRDefault="007D6234" w:rsidP="001A24A1">
      <w:pPr>
        <w:pStyle w:val="List1"/>
        <w:numPr>
          <w:ilvl w:val="0"/>
          <w:numId w:val="20"/>
        </w:numPr>
        <w:autoSpaceDE w:val="0"/>
        <w:autoSpaceDN w:val="0"/>
        <w:adjustRightInd w:val="0"/>
        <w:rPr>
          <w:rFonts w:eastAsia="Times New Roman" w:cs="Arial"/>
          <w:color w:val="000000"/>
          <w:szCs w:val="22"/>
          <w:lang w:val="en-US" w:eastAsia="en-AU"/>
        </w:rPr>
      </w:pPr>
      <w:r>
        <w:rPr>
          <w:rFonts w:eastAsia="Times New Roman" w:cs="Arial"/>
          <w:color w:val="000000"/>
          <w:szCs w:val="22"/>
          <w:lang w:val="en-US" w:eastAsia="en-AU"/>
        </w:rPr>
        <w:t>Hand scraper</w:t>
      </w:r>
      <w:r w:rsidR="00AF23C4">
        <w:rPr>
          <w:rFonts w:eastAsia="Times New Roman" w:cs="Arial"/>
          <w:color w:val="000000"/>
          <w:szCs w:val="22"/>
          <w:lang w:val="en-US" w:eastAsia="en-AU"/>
        </w:rPr>
        <w:t>s</w:t>
      </w:r>
      <w:r w:rsidR="0068108F" w:rsidRPr="0068108F">
        <w:rPr>
          <w:rFonts w:eastAsia="Times New Roman" w:cs="Arial"/>
          <w:color w:val="000000"/>
          <w:szCs w:val="22"/>
          <w:lang w:val="en-US" w:eastAsia="en-AU"/>
        </w:rPr>
        <w:t xml:space="preserve"> </w:t>
      </w:r>
    </w:p>
    <w:p w14:paraId="6FF8F710" w14:textId="77777777" w:rsidR="007E10D2" w:rsidRDefault="007E10D2" w:rsidP="0068108F">
      <w:pPr>
        <w:pStyle w:val="List1"/>
        <w:rPr>
          <w:rFonts w:cs="Arial"/>
          <w:szCs w:val="22"/>
        </w:rPr>
      </w:pPr>
      <w:r>
        <w:t>P</w:t>
      </w:r>
      <w:r w:rsidRPr="007E10D2">
        <w:t>ressure washing machine</w:t>
      </w:r>
      <w:r w:rsidR="00AF23C4">
        <w:t>s</w:t>
      </w:r>
      <w:r>
        <w:rPr>
          <w:rFonts w:cs="Arial"/>
          <w:szCs w:val="22"/>
        </w:rPr>
        <w:t xml:space="preserve"> </w:t>
      </w:r>
    </w:p>
    <w:p w14:paraId="3D2B2702" w14:textId="77777777" w:rsidR="00C87B12" w:rsidRDefault="00C87B12" w:rsidP="0068108F">
      <w:pPr>
        <w:pStyle w:val="List1"/>
        <w:rPr>
          <w:rFonts w:cs="Arial"/>
          <w:szCs w:val="22"/>
        </w:rPr>
      </w:pPr>
      <w:r>
        <w:rPr>
          <w:rFonts w:cs="Arial"/>
          <w:szCs w:val="22"/>
        </w:rPr>
        <w:t>Drying and apply</w:t>
      </w:r>
      <w:r w:rsidR="00AF23C4">
        <w:rPr>
          <w:rFonts w:cs="Arial"/>
          <w:szCs w:val="22"/>
        </w:rPr>
        <w:t>ing paint</w:t>
      </w:r>
      <w:r>
        <w:rPr>
          <w:rFonts w:cs="Arial"/>
          <w:szCs w:val="22"/>
        </w:rPr>
        <w:t xml:space="preserve"> coating</w:t>
      </w:r>
      <w:r w:rsidR="00AF23C4">
        <w:rPr>
          <w:rFonts w:cs="Arial"/>
          <w:szCs w:val="22"/>
        </w:rPr>
        <w:t>s</w:t>
      </w:r>
    </w:p>
    <w:p w14:paraId="3B845DDB" w14:textId="77777777" w:rsidR="007D6234" w:rsidRPr="0068108F" w:rsidRDefault="00AF23C4" w:rsidP="0068108F">
      <w:pPr>
        <w:pStyle w:val="List1"/>
        <w:rPr>
          <w:rFonts w:cs="Arial"/>
          <w:szCs w:val="22"/>
        </w:rPr>
      </w:pPr>
      <w:r>
        <w:rPr>
          <w:rFonts w:cs="Arial"/>
          <w:szCs w:val="22"/>
        </w:rPr>
        <w:t>The application of</w:t>
      </w:r>
      <w:r w:rsidR="00C87B12">
        <w:rPr>
          <w:rFonts w:cs="Arial"/>
          <w:szCs w:val="22"/>
        </w:rPr>
        <w:t xml:space="preserve"> anti-fouling paint </w:t>
      </w:r>
    </w:p>
    <w:p w14:paraId="60116423" w14:textId="77777777" w:rsidR="00C807D0" w:rsidRPr="00FB3D29" w:rsidRDefault="00C807D0" w:rsidP="00C15A2C">
      <w:pPr>
        <w:pStyle w:val="Lesson"/>
      </w:pPr>
      <w:r w:rsidRPr="00FB3D29">
        <w:t xml:space="preserve">Lesson </w:t>
      </w:r>
      <w:r>
        <w:t>3</w:t>
      </w:r>
      <w:r w:rsidR="000B7B92">
        <w:tab/>
      </w:r>
      <w:r w:rsidR="00C87B12">
        <w:rPr>
          <w:rFonts w:cs="DKHIHG+TimesNewRoman,Bold"/>
          <w:color w:val="000000"/>
          <w:szCs w:val="22"/>
        </w:rPr>
        <w:t>Clean</w:t>
      </w:r>
      <w:r w:rsidR="00AF23C4">
        <w:rPr>
          <w:rFonts w:cs="DKHIHG+TimesNewRoman,Bold"/>
          <w:color w:val="000000"/>
          <w:szCs w:val="22"/>
        </w:rPr>
        <w:t>ing</w:t>
      </w:r>
      <w:r w:rsidR="00C87B12">
        <w:rPr>
          <w:rFonts w:cs="DKHIHG+TimesNewRoman,Bold"/>
          <w:color w:val="000000"/>
          <w:szCs w:val="22"/>
        </w:rPr>
        <w:t xml:space="preserve"> </w:t>
      </w:r>
      <w:r w:rsidR="00AF23C4">
        <w:rPr>
          <w:rFonts w:cs="DKHIHG+TimesNewRoman,Bold"/>
          <w:color w:val="000000"/>
          <w:szCs w:val="22"/>
        </w:rPr>
        <w:t>dust and</w:t>
      </w:r>
      <w:r w:rsidR="00AF23C4" w:rsidRPr="00C87B12">
        <w:rPr>
          <w:rFonts w:asciiTheme="minorBidi" w:hAnsiTheme="minorBidi"/>
          <w:color w:val="000000"/>
          <w:szCs w:val="22"/>
        </w:rPr>
        <w:t xml:space="preserve"> </w:t>
      </w:r>
      <w:r w:rsidR="00AF23C4">
        <w:rPr>
          <w:rFonts w:asciiTheme="minorBidi" w:hAnsiTheme="minorBidi"/>
          <w:color w:val="000000"/>
          <w:szCs w:val="22"/>
        </w:rPr>
        <w:t>bird dropping</w:t>
      </w:r>
      <w:r w:rsidR="00AF23C4">
        <w:rPr>
          <w:rFonts w:cs="DKHIHG+TimesNewRoman,Bold"/>
          <w:color w:val="000000"/>
          <w:szCs w:val="22"/>
        </w:rPr>
        <w:t xml:space="preserve"> from</w:t>
      </w:r>
      <w:r w:rsidR="00C87B12">
        <w:rPr>
          <w:rFonts w:cs="DKHIHG+TimesNewRoman,Bold"/>
          <w:color w:val="000000"/>
          <w:szCs w:val="22"/>
        </w:rPr>
        <w:t xml:space="preserve"> buoy</w:t>
      </w:r>
      <w:r w:rsidR="00AF23C4">
        <w:rPr>
          <w:rFonts w:cs="DKHIHG+TimesNewRoman,Bold"/>
          <w:color w:val="000000"/>
          <w:szCs w:val="22"/>
        </w:rPr>
        <w:t>s</w:t>
      </w:r>
      <w:r w:rsidR="00C87B12">
        <w:rPr>
          <w:rFonts w:cs="DKHIHG+TimesNewRoman,Bold"/>
          <w:color w:val="000000"/>
          <w:szCs w:val="22"/>
        </w:rPr>
        <w:t xml:space="preserve"> </w:t>
      </w:r>
    </w:p>
    <w:p w14:paraId="163B7ACB" w14:textId="77777777" w:rsidR="00C807D0" w:rsidRPr="00CF40A5" w:rsidRDefault="00C87B12" w:rsidP="001A24A1">
      <w:pPr>
        <w:pStyle w:val="List1"/>
        <w:numPr>
          <w:ilvl w:val="0"/>
          <w:numId w:val="21"/>
        </w:numPr>
        <w:rPr>
          <w:szCs w:val="22"/>
        </w:rPr>
      </w:pPr>
      <w:r>
        <w:rPr>
          <w:rFonts w:cs="DKHFIE+TimesNewRoman"/>
          <w:color w:val="000000"/>
          <w:szCs w:val="22"/>
        </w:rPr>
        <w:t>General</w:t>
      </w:r>
      <w:r w:rsidR="00904DAD">
        <w:rPr>
          <w:rFonts w:cs="DKHFIE+TimesNewRoman"/>
          <w:color w:val="000000"/>
          <w:szCs w:val="22"/>
        </w:rPr>
        <w:t xml:space="preserve"> and potential health issues</w:t>
      </w:r>
    </w:p>
    <w:p w14:paraId="02E27CB1" w14:textId="77777777" w:rsidR="00524803" w:rsidRPr="007C3348" w:rsidRDefault="007C3348" w:rsidP="00C87B12">
      <w:pPr>
        <w:pStyle w:val="List1"/>
        <w:numPr>
          <w:ilvl w:val="0"/>
          <w:numId w:val="20"/>
        </w:numPr>
        <w:autoSpaceDE w:val="0"/>
        <w:autoSpaceDN w:val="0"/>
        <w:adjustRightInd w:val="0"/>
        <w:rPr>
          <w:rFonts w:cs="Arial"/>
          <w:szCs w:val="22"/>
        </w:rPr>
      </w:pPr>
      <w:r w:rsidRPr="007C3348">
        <w:rPr>
          <w:rFonts w:eastAsia="Times New Roman" w:cs="Arial"/>
          <w:color w:val="000000"/>
          <w:szCs w:val="22"/>
          <w:lang w:val="en-US" w:eastAsia="en-AU"/>
        </w:rPr>
        <w:t>Use of h</w:t>
      </w:r>
      <w:r w:rsidR="00C87B12" w:rsidRPr="007C3348">
        <w:rPr>
          <w:rFonts w:eastAsia="Times New Roman" w:cs="Arial"/>
          <w:color w:val="000000"/>
          <w:szCs w:val="22"/>
          <w:lang w:val="en-US" w:eastAsia="en-AU"/>
        </w:rPr>
        <w:t>and scraper</w:t>
      </w:r>
      <w:r w:rsidR="00AF23C4" w:rsidRPr="007C3348">
        <w:rPr>
          <w:rFonts w:eastAsia="Times New Roman" w:cs="Arial"/>
          <w:color w:val="000000"/>
          <w:szCs w:val="22"/>
          <w:lang w:val="en-US" w:eastAsia="en-AU"/>
        </w:rPr>
        <w:t>s</w:t>
      </w:r>
      <w:r w:rsidR="00C87B12" w:rsidRPr="007C3348">
        <w:rPr>
          <w:rFonts w:eastAsia="Times New Roman" w:cs="Arial"/>
          <w:color w:val="000000"/>
          <w:szCs w:val="22"/>
          <w:lang w:val="en-US" w:eastAsia="en-AU"/>
        </w:rPr>
        <w:t xml:space="preserve"> </w:t>
      </w:r>
      <w:r w:rsidRPr="007C3348">
        <w:rPr>
          <w:rFonts w:eastAsia="Times New Roman" w:cs="Arial"/>
          <w:color w:val="000000"/>
          <w:szCs w:val="22"/>
          <w:lang w:val="en-US" w:eastAsia="en-AU"/>
        </w:rPr>
        <w:t xml:space="preserve">and </w:t>
      </w:r>
      <w:r>
        <w:rPr>
          <w:rFonts w:eastAsia="Times New Roman" w:cs="Arial"/>
          <w:color w:val="000000"/>
          <w:szCs w:val="22"/>
          <w:lang w:val="en-US" w:eastAsia="en-AU"/>
        </w:rPr>
        <w:t>pressure</w:t>
      </w:r>
      <w:r w:rsidR="007E10D2" w:rsidRPr="007E10D2">
        <w:t xml:space="preserve"> washing machine</w:t>
      </w:r>
      <w:r>
        <w:t>s</w:t>
      </w:r>
    </w:p>
    <w:p w14:paraId="45D63598" w14:textId="77777777" w:rsidR="007C3348" w:rsidRPr="007C3348" w:rsidRDefault="007C3348">
      <w:pPr>
        <w:pStyle w:val="List1"/>
        <w:numPr>
          <w:ilvl w:val="0"/>
          <w:numId w:val="0"/>
        </w:numPr>
        <w:autoSpaceDE w:val="0"/>
        <w:autoSpaceDN w:val="0"/>
        <w:adjustRightInd w:val="0"/>
        <w:ind w:left="657" w:hanging="567"/>
        <w:rPr>
          <w:rFonts w:cs="Arial"/>
          <w:szCs w:val="22"/>
        </w:rPr>
        <w:pPrChange w:id="90" w:author="Gerardine Delanoye" w:date="2016-03-10T10:19:00Z">
          <w:pPr>
            <w:pStyle w:val="List1"/>
            <w:numPr>
              <w:numId w:val="0"/>
            </w:numPr>
            <w:tabs>
              <w:tab w:val="clear" w:pos="657"/>
            </w:tabs>
            <w:autoSpaceDE w:val="0"/>
            <w:autoSpaceDN w:val="0"/>
            <w:adjustRightInd w:val="0"/>
            <w:ind w:left="90" w:firstLine="0"/>
          </w:pPr>
        </w:pPrChange>
      </w:pPr>
    </w:p>
    <w:p w14:paraId="45D2D0E7" w14:textId="77777777" w:rsidR="007C3348" w:rsidRPr="007C3348" w:rsidRDefault="007C3348" w:rsidP="007C3348">
      <w:pPr>
        <w:pStyle w:val="List1"/>
        <w:numPr>
          <w:ilvl w:val="0"/>
          <w:numId w:val="0"/>
        </w:numPr>
        <w:autoSpaceDE w:val="0"/>
        <w:autoSpaceDN w:val="0"/>
        <w:adjustRightInd w:val="0"/>
        <w:ind w:left="90"/>
        <w:rPr>
          <w:rFonts w:cs="Arial"/>
          <w:szCs w:val="22"/>
          <w:u w:val="single"/>
        </w:rPr>
      </w:pPr>
      <w:r>
        <w:rPr>
          <w:u w:val="single"/>
        </w:rPr>
        <w:t>Lesson 4 Protection of AtoN components during buoy cleaning operations and record keeping</w:t>
      </w:r>
    </w:p>
    <w:p w14:paraId="43A4FFBD" w14:textId="77777777" w:rsidR="004A33DF" w:rsidRPr="007C3348" w:rsidRDefault="007C3348" w:rsidP="007C3348">
      <w:pPr>
        <w:pStyle w:val="List1"/>
        <w:numPr>
          <w:ilvl w:val="0"/>
          <w:numId w:val="52"/>
        </w:numPr>
        <w:rPr>
          <w:rFonts w:cs="Arial"/>
          <w:szCs w:val="22"/>
        </w:rPr>
      </w:pPr>
      <w:r w:rsidRPr="007C3348">
        <w:rPr>
          <w:szCs w:val="22"/>
        </w:rPr>
        <w:t>The c</w:t>
      </w:r>
      <w:r w:rsidR="00C87B12" w:rsidRPr="007C3348">
        <w:rPr>
          <w:szCs w:val="22"/>
        </w:rPr>
        <w:t xml:space="preserve">are </w:t>
      </w:r>
      <w:r w:rsidRPr="007C3348">
        <w:rPr>
          <w:szCs w:val="22"/>
        </w:rPr>
        <w:t>and protection of</w:t>
      </w:r>
      <w:r w:rsidR="00C87B12" w:rsidRPr="007C3348">
        <w:rPr>
          <w:rFonts w:cs="Arial"/>
          <w:szCs w:val="22"/>
        </w:rPr>
        <w:t xml:space="preserve"> </w:t>
      </w:r>
      <w:r w:rsidRPr="007C3348">
        <w:rPr>
          <w:rFonts w:cs="Arial"/>
          <w:szCs w:val="22"/>
        </w:rPr>
        <w:t xml:space="preserve">marine </w:t>
      </w:r>
      <w:r w:rsidR="00C87B12" w:rsidRPr="007C3348">
        <w:rPr>
          <w:rFonts w:cs="Arial"/>
          <w:szCs w:val="22"/>
        </w:rPr>
        <w:t>lantern</w:t>
      </w:r>
      <w:r w:rsidRPr="007C3348">
        <w:rPr>
          <w:rFonts w:cs="Arial"/>
          <w:szCs w:val="22"/>
        </w:rPr>
        <w:t>s</w:t>
      </w:r>
      <w:r w:rsidR="00C87B12" w:rsidRPr="007C3348">
        <w:rPr>
          <w:rFonts w:cs="Arial"/>
          <w:szCs w:val="22"/>
        </w:rPr>
        <w:t>, solar panel</w:t>
      </w:r>
      <w:r w:rsidRPr="007C3348">
        <w:rPr>
          <w:rFonts w:cs="Arial"/>
          <w:szCs w:val="22"/>
        </w:rPr>
        <w:t>s</w:t>
      </w:r>
      <w:r w:rsidR="00C87B12" w:rsidRPr="007C3348">
        <w:rPr>
          <w:rFonts w:cs="Arial"/>
          <w:szCs w:val="22"/>
        </w:rPr>
        <w:t xml:space="preserve"> and other electric and electronic equipments fitted </w:t>
      </w:r>
      <w:r w:rsidRPr="007C3348">
        <w:rPr>
          <w:rFonts w:cs="Arial"/>
          <w:szCs w:val="22"/>
        </w:rPr>
        <w:t>to</w:t>
      </w:r>
      <w:bookmarkStart w:id="91" w:name="_Toc322529530"/>
      <w:bookmarkStart w:id="92" w:name="_Toc322529579"/>
      <w:bookmarkStart w:id="93" w:name="_Toc196647742"/>
      <w:r w:rsidRPr="007C3348">
        <w:rPr>
          <w:rFonts w:cs="Arial"/>
          <w:szCs w:val="22"/>
        </w:rPr>
        <w:t xml:space="preserve"> buoys during cleaning operations</w:t>
      </w:r>
    </w:p>
    <w:p w14:paraId="2BF3DCFD" w14:textId="77777777" w:rsidR="007C3348" w:rsidRDefault="004A33DF" w:rsidP="004A33DF">
      <w:pPr>
        <w:pStyle w:val="List1"/>
        <w:rPr>
          <w:rFonts w:cs="Arial"/>
          <w:szCs w:val="22"/>
        </w:rPr>
      </w:pPr>
      <w:r>
        <w:rPr>
          <w:rFonts w:cs="Arial"/>
          <w:szCs w:val="22"/>
        </w:rPr>
        <w:t xml:space="preserve">Recording the condition of the buoy </w:t>
      </w:r>
      <w:r w:rsidR="007C3348">
        <w:rPr>
          <w:rFonts w:cs="Arial"/>
          <w:szCs w:val="22"/>
        </w:rPr>
        <w:t>before and after cleaning</w:t>
      </w:r>
    </w:p>
    <w:p w14:paraId="45719BE5" w14:textId="77777777" w:rsidR="00904DAD" w:rsidRDefault="007C3348" w:rsidP="004A33DF">
      <w:pPr>
        <w:pStyle w:val="List1"/>
        <w:rPr>
          <w:rFonts w:cs="Arial"/>
          <w:szCs w:val="22"/>
        </w:rPr>
      </w:pPr>
      <w:r>
        <w:rPr>
          <w:rFonts w:cs="Arial"/>
          <w:szCs w:val="22"/>
        </w:rPr>
        <w:t>Post cleaning checks, records and reports</w:t>
      </w:r>
    </w:p>
    <w:p w14:paraId="32766CB2" w14:textId="77777777" w:rsidR="004A33DF" w:rsidRPr="004A33DF" w:rsidRDefault="004A33DF" w:rsidP="00904DAD">
      <w:pPr>
        <w:pStyle w:val="List1"/>
        <w:numPr>
          <w:ilvl w:val="0"/>
          <w:numId w:val="0"/>
        </w:numPr>
        <w:ind w:left="657"/>
        <w:rPr>
          <w:rFonts w:cs="Arial"/>
          <w:szCs w:val="22"/>
        </w:rPr>
      </w:pPr>
      <w:r>
        <w:rPr>
          <w:rFonts w:cs="Arial"/>
          <w:szCs w:val="22"/>
        </w:rPr>
        <w:t xml:space="preserve">  </w:t>
      </w:r>
    </w:p>
    <w:p w14:paraId="0434AD9A" w14:textId="77777777" w:rsidR="00C807D0" w:rsidRPr="00FB3D29" w:rsidRDefault="00C807D0" w:rsidP="00B21168">
      <w:pPr>
        <w:pStyle w:val="Heading2"/>
      </w:pPr>
      <w:bookmarkStart w:id="94" w:name="_Toc338403462"/>
      <w:r>
        <w:t>Module</w:t>
      </w:r>
      <w:r w:rsidRPr="00FB3D29">
        <w:t xml:space="preserve"> </w:t>
      </w:r>
      <w:r w:rsidR="00B21168">
        <w:t>5</w:t>
      </w:r>
      <w:r w:rsidRPr="00FB3D29">
        <w:t xml:space="preserve"> – </w:t>
      </w:r>
      <w:bookmarkEnd w:id="91"/>
      <w:bookmarkEnd w:id="92"/>
      <w:bookmarkEnd w:id="93"/>
      <w:r w:rsidR="00C62334">
        <w:rPr>
          <w:noProof/>
        </w:rPr>
        <w:t>Site visit - attending a buoy cleaning operation</w:t>
      </w:r>
      <w:bookmarkEnd w:id="94"/>
    </w:p>
    <w:p w14:paraId="73F4A49D" w14:textId="77777777" w:rsidR="00C807D0" w:rsidRPr="00082991" w:rsidRDefault="00C807D0" w:rsidP="006C3CB5">
      <w:pPr>
        <w:pStyle w:val="Heading3"/>
        <w:rPr>
          <w:b/>
        </w:rPr>
      </w:pPr>
      <w:r w:rsidRPr="00082991">
        <w:t>Scope</w:t>
      </w:r>
    </w:p>
    <w:p w14:paraId="0B5C19AB" w14:textId="77777777" w:rsidR="00C807D0" w:rsidRPr="00FB3D29" w:rsidRDefault="00C62334" w:rsidP="005E4A4C">
      <w:pPr>
        <w:rPr>
          <w:rFonts w:cs="Arial"/>
        </w:rPr>
      </w:pPr>
      <w:r>
        <w:rPr>
          <w:rFonts w:cs="Arial"/>
        </w:rPr>
        <w:t>This module comprises attending a buoy cleaning operation</w:t>
      </w:r>
      <w:r w:rsidRPr="00FB3D29">
        <w:rPr>
          <w:rFonts w:cs="Arial"/>
        </w:rPr>
        <w:t xml:space="preserve"> </w:t>
      </w:r>
      <w:r>
        <w:rPr>
          <w:rFonts w:cs="Arial"/>
        </w:rPr>
        <w:t>in the field</w:t>
      </w:r>
      <w:r w:rsidRPr="005A5150">
        <w:rPr>
          <w:rFonts w:cs="Arial"/>
        </w:rPr>
        <w:t>.</w:t>
      </w:r>
    </w:p>
    <w:p w14:paraId="675167B2" w14:textId="77777777" w:rsidR="00C807D0" w:rsidRPr="00FB3D29" w:rsidRDefault="00C807D0" w:rsidP="006C3CB5">
      <w:pPr>
        <w:pStyle w:val="Heading3"/>
        <w:rPr>
          <w:sz w:val="23"/>
          <w:szCs w:val="23"/>
        </w:rPr>
      </w:pPr>
      <w:r w:rsidRPr="00FB3D29">
        <w:t xml:space="preserve">Learning </w:t>
      </w:r>
      <w:r w:rsidRPr="00082991">
        <w:t>Objective</w:t>
      </w:r>
    </w:p>
    <w:p w14:paraId="390408CE" w14:textId="77777777" w:rsidR="00C807D0" w:rsidRPr="00FB3D29" w:rsidRDefault="00C62334" w:rsidP="005E4A4C">
      <w:pPr>
        <w:rPr>
          <w:rFonts w:cs="Arial"/>
        </w:rPr>
      </w:pPr>
      <w:r>
        <w:rPr>
          <w:rFonts w:cs="Arial"/>
        </w:rPr>
        <w:t xml:space="preserve">Upon completion, the student will have a satisfactory </w:t>
      </w:r>
      <w:r w:rsidR="006415BF">
        <w:rPr>
          <w:rFonts w:cs="Arial"/>
        </w:rPr>
        <w:t>understanding of how a buoy cleaning operation is conducted in practice.</w:t>
      </w:r>
    </w:p>
    <w:p w14:paraId="6AD2AB50" w14:textId="77777777" w:rsidR="00C807D0" w:rsidRPr="00082991" w:rsidRDefault="00C807D0" w:rsidP="006C3CB5">
      <w:pPr>
        <w:pStyle w:val="Heading3"/>
        <w:rPr>
          <w:b/>
        </w:rPr>
      </w:pPr>
      <w:r w:rsidRPr="00082991">
        <w:lastRenderedPageBreak/>
        <w:t>Syllabus</w:t>
      </w:r>
    </w:p>
    <w:p w14:paraId="2F030C28" w14:textId="77777777" w:rsidR="00C807D0" w:rsidRPr="004B0183" w:rsidRDefault="006415BF" w:rsidP="009D23A8">
      <w:pPr>
        <w:rPr>
          <w:rFonts w:ascii="Times New Roman" w:hAnsi="Times New Roman"/>
          <w:b/>
          <w:sz w:val="27"/>
          <w:szCs w:val="27"/>
        </w:rPr>
      </w:pPr>
      <w:r>
        <w:rPr>
          <w:rFonts w:cs="Arial"/>
        </w:rPr>
        <w:t>Students will, under careful supervision, participate in practical buoy cleaning operations afloat in a service craft for at least four hours whilst all necessary health and safety precaution are observed.</w:t>
      </w:r>
    </w:p>
    <w:sectPr w:rsidR="00C807D0" w:rsidRPr="004B0183" w:rsidSect="00080131">
      <w:headerReference w:type="default" r:id="rId14"/>
      <w:footerReference w:type="default" r:id="rId15"/>
      <w:headerReference w:type="first" r:id="rId16"/>
      <w:pgSz w:w="11906" w:h="16838"/>
      <w:pgMar w:top="1134" w:right="1134" w:bottom="1134" w:left="1134"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6" w:author="Gerardine Delanoye" w:date="2016-03-10T10:12:00Z" w:initials="GD">
    <w:p w14:paraId="48E51B93" w14:textId="77777777" w:rsidR="00DA16D8" w:rsidRDefault="00DA16D8">
      <w:pPr>
        <w:pStyle w:val="CommentText"/>
      </w:pPr>
      <w:r>
        <w:rPr>
          <w:rStyle w:val="CommentReference"/>
        </w:rPr>
        <w:annotationRef/>
      </w:r>
      <w:r>
        <w:t>Only afloating? and weird sentence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E51B9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350F54" w14:textId="77777777" w:rsidR="00D77E90" w:rsidRDefault="00D77E90" w:rsidP="00314708">
      <w:r>
        <w:separator/>
      </w:r>
    </w:p>
  </w:endnote>
  <w:endnote w:type="continuationSeparator" w:id="0">
    <w:p w14:paraId="135741D5" w14:textId="77777777" w:rsidR="00D77E90" w:rsidRDefault="00D77E90"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KHFIE+TimesNewRoman">
    <w:altName w:val="Times New Roman"/>
    <w:panose1 w:val="00000000000000000000"/>
    <w:charset w:val="00"/>
    <w:family w:val="roman"/>
    <w:notTrueType/>
    <w:pitch w:val="default"/>
    <w:sig w:usb0="00000003" w:usb1="00000000" w:usb2="00000000" w:usb3="00000000" w:csb0="00000001" w:csb1="00000000"/>
  </w:font>
  <w:font w:name="DKHIHG+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CE2F4" w14:textId="77777777" w:rsidR="00B55E88" w:rsidRPr="00F11773" w:rsidRDefault="00B55E88">
    <w:pPr>
      <w:tabs>
        <w:tab w:val="right" w:pos="9458"/>
      </w:tabs>
      <w:rPr>
        <w:rFonts w:cs="Arial"/>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C9C08" w14:textId="77777777" w:rsidR="00D77E90" w:rsidRDefault="00D77E90" w:rsidP="00314708">
      <w:r>
        <w:separator/>
      </w:r>
    </w:p>
  </w:footnote>
  <w:footnote w:type="continuationSeparator" w:id="0">
    <w:p w14:paraId="2CEE490F" w14:textId="77777777" w:rsidR="00D77E90" w:rsidRDefault="00D77E90"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441F5" w14:textId="77777777" w:rsidR="00B55E88" w:rsidRPr="00080131" w:rsidRDefault="00B55E88" w:rsidP="008640C8">
    <w:pPr>
      <w:pStyle w:val="Header"/>
    </w:pPr>
    <w:r w:rsidRPr="00080131">
      <w:t xml:space="preserve">Model Course Level 2 Technician Training – </w:t>
    </w:r>
    <w:r w:rsidR="00B01506">
      <w:rPr>
        <w:rFonts w:cs="Arial"/>
        <w:szCs w:val="22"/>
      </w:rPr>
      <w:t>Buoy Cleaning</w:t>
    </w:r>
    <w:r w:rsidRPr="00080131">
      <w:t xml:space="preserve"> </w:t>
    </w:r>
    <w:r w:rsidR="00B01506">
      <w:t>IALA WWA L2.1.1.8</w:t>
    </w:r>
  </w:p>
  <w:p w14:paraId="0A731844" w14:textId="77777777" w:rsidR="00B55E88" w:rsidRDefault="00B55E88">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620AF" w14:textId="05706313" w:rsidR="002B0F8E" w:rsidRDefault="002B0F8E" w:rsidP="00B2233B">
    <w:pPr>
      <w:pStyle w:val="Header"/>
      <w:jc w:val="right"/>
    </w:pPr>
    <w:r>
      <w:t>ENG4-10.13</w:t>
    </w:r>
  </w:p>
  <w:p w14:paraId="71DF39B7" w14:textId="439571C5" w:rsidR="00B2233B" w:rsidRDefault="002B0F8E" w:rsidP="00B2233B">
    <w:pPr>
      <w:pStyle w:val="Header"/>
      <w:jc w:val="right"/>
    </w:pPr>
    <w:r>
      <w:t xml:space="preserve">Formerly </w:t>
    </w:r>
    <w:r w:rsidR="00B2233B">
      <w:t>EEP19output20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4C303848"/>
    <w:lvl w:ilvl="0">
      <w:start w:val="1"/>
      <w:numFmt w:val="decimal"/>
      <w:pStyle w:val="Heading1"/>
      <w:lvlText w:val="%1"/>
      <w:lvlJc w:val="left"/>
      <w:pPr>
        <w:tabs>
          <w:tab w:val="num" w:pos="567"/>
        </w:tabs>
        <w:ind w:left="0" w:firstLine="0"/>
      </w:pPr>
      <w:rPr>
        <w:rFonts w:ascii="Arial Bold" w:hAnsi="Arial Bold" w:hint="default"/>
        <w:b w:val="0"/>
        <w:bCs w:val="0"/>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657"/>
        </w:tabs>
        <w:ind w:left="65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4"/>
  </w:num>
  <w:num w:numId="4">
    <w:abstractNumId w:val="1"/>
  </w:num>
  <w:num w:numId="5">
    <w:abstractNumId w:val="12"/>
  </w:num>
  <w:num w:numId="6">
    <w:abstractNumId w:val="0"/>
  </w:num>
  <w:num w:numId="7">
    <w:abstractNumId w:val="3"/>
  </w:num>
  <w:num w:numId="8">
    <w:abstractNumId w:val="7"/>
  </w:num>
  <w:num w:numId="9">
    <w:abstractNumId w:val="11"/>
  </w:num>
  <w:num w:numId="10">
    <w:abstractNumId w:val="2"/>
  </w:num>
  <w:num w:numId="11">
    <w:abstractNumId w:val="9"/>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5"/>
    <w:lvlOverride w:ilvl="0">
      <w:startOverride w:val="1"/>
    </w:lvlOverride>
  </w:num>
  <w:num w:numId="38">
    <w:abstractNumId w:val="5"/>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num>
  <w:num w:numId="42">
    <w:abstractNumId w:val="5"/>
    <w:lvlOverride w:ilvl="0">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lvlOverride w:ilvl="0">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num>
  <w:num w:numId="50">
    <w:abstractNumId w:val="5"/>
    <w:lvlOverride w:ilvl="0">
      <w:startOverride w:val="1"/>
    </w:lvlOverride>
  </w:num>
  <w:num w:numId="51">
    <w:abstractNumId w:val="5"/>
    <w:lvlOverride w:ilvl="0">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num>
  <w:numIdMacAtCleanup w:val="4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FF2"/>
    <w:rsid w:val="0001028B"/>
    <w:rsid w:val="00012460"/>
    <w:rsid w:val="000132CD"/>
    <w:rsid w:val="00017A7F"/>
    <w:rsid w:val="00017E83"/>
    <w:rsid w:val="00017ECB"/>
    <w:rsid w:val="00024783"/>
    <w:rsid w:val="00024C1F"/>
    <w:rsid w:val="000302BB"/>
    <w:rsid w:val="00030704"/>
    <w:rsid w:val="000323D5"/>
    <w:rsid w:val="00032D8E"/>
    <w:rsid w:val="00033CF1"/>
    <w:rsid w:val="000401D9"/>
    <w:rsid w:val="00040A52"/>
    <w:rsid w:val="00040E5A"/>
    <w:rsid w:val="00041151"/>
    <w:rsid w:val="000425F0"/>
    <w:rsid w:val="00042C32"/>
    <w:rsid w:val="000439C0"/>
    <w:rsid w:val="00043B52"/>
    <w:rsid w:val="00043E53"/>
    <w:rsid w:val="00044200"/>
    <w:rsid w:val="00044FF6"/>
    <w:rsid w:val="000452BF"/>
    <w:rsid w:val="000505CB"/>
    <w:rsid w:val="000530AC"/>
    <w:rsid w:val="00054D00"/>
    <w:rsid w:val="00054F65"/>
    <w:rsid w:val="00056A5C"/>
    <w:rsid w:val="00056DE4"/>
    <w:rsid w:val="00057963"/>
    <w:rsid w:val="00057D69"/>
    <w:rsid w:val="00060E28"/>
    <w:rsid w:val="00063B9A"/>
    <w:rsid w:val="000666A3"/>
    <w:rsid w:val="000666F4"/>
    <w:rsid w:val="00071591"/>
    <w:rsid w:val="00072F75"/>
    <w:rsid w:val="00075D25"/>
    <w:rsid w:val="00080131"/>
    <w:rsid w:val="00080649"/>
    <w:rsid w:val="00080E5F"/>
    <w:rsid w:val="00082991"/>
    <w:rsid w:val="00083290"/>
    <w:rsid w:val="0008441E"/>
    <w:rsid w:val="00085FE1"/>
    <w:rsid w:val="00087B32"/>
    <w:rsid w:val="00087FDA"/>
    <w:rsid w:val="000908AB"/>
    <w:rsid w:val="000927DE"/>
    <w:rsid w:val="00093246"/>
    <w:rsid w:val="000958F1"/>
    <w:rsid w:val="0009739A"/>
    <w:rsid w:val="000A0093"/>
    <w:rsid w:val="000A28B2"/>
    <w:rsid w:val="000A2D7F"/>
    <w:rsid w:val="000A2F9E"/>
    <w:rsid w:val="000A321F"/>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5AA7"/>
    <w:rsid w:val="000F20F0"/>
    <w:rsid w:val="000F3B88"/>
    <w:rsid w:val="000F7B1B"/>
    <w:rsid w:val="000F7B33"/>
    <w:rsid w:val="001017D5"/>
    <w:rsid w:val="0010283A"/>
    <w:rsid w:val="00103C96"/>
    <w:rsid w:val="001043D6"/>
    <w:rsid w:val="0010460F"/>
    <w:rsid w:val="001063DD"/>
    <w:rsid w:val="0010700A"/>
    <w:rsid w:val="0011254A"/>
    <w:rsid w:val="001136F6"/>
    <w:rsid w:val="00114654"/>
    <w:rsid w:val="001149E4"/>
    <w:rsid w:val="00117E83"/>
    <w:rsid w:val="00120B27"/>
    <w:rsid w:val="00124BAC"/>
    <w:rsid w:val="00125B73"/>
    <w:rsid w:val="001263A3"/>
    <w:rsid w:val="00127A80"/>
    <w:rsid w:val="00127BF0"/>
    <w:rsid w:val="00127EFC"/>
    <w:rsid w:val="00130C79"/>
    <w:rsid w:val="0013160B"/>
    <w:rsid w:val="00132983"/>
    <w:rsid w:val="00132A1F"/>
    <w:rsid w:val="00133104"/>
    <w:rsid w:val="00135AE6"/>
    <w:rsid w:val="00135EE3"/>
    <w:rsid w:val="00136354"/>
    <w:rsid w:val="00136BAC"/>
    <w:rsid w:val="00140D32"/>
    <w:rsid w:val="0014231D"/>
    <w:rsid w:val="00142805"/>
    <w:rsid w:val="00142BE9"/>
    <w:rsid w:val="00144792"/>
    <w:rsid w:val="001448AB"/>
    <w:rsid w:val="00150B24"/>
    <w:rsid w:val="00151F9E"/>
    <w:rsid w:val="00153AF8"/>
    <w:rsid w:val="00155262"/>
    <w:rsid w:val="001557D3"/>
    <w:rsid w:val="001558C0"/>
    <w:rsid w:val="00157143"/>
    <w:rsid w:val="00157873"/>
    <w:rsid w:val="00157E3E"/>
    <w:rsid w:val="001630AD"/>
    <w:rsid w:val="0016547A"/>
    <w:rsid w:val="00171907"/>
    <w:rsid w:val="001725A7"/>
    <w:rsid w:val="00172BEF"/>
    <w:rsid w:val="00173D30"/>
    <w:rsid w:val="00174633"/>
    <w:rsid w:val="001760E8"/>
    <w:rsid w:val="00177C9C"/>
    <w:rsid w:val="00177E8D"/>
    <w:rsid w:val="00181342"/>
    <w:rsid w:val="00183DC2"/>
    <w:rsid w:val="00184F11"/>
    <w:rsid w:val="00193464"/>
    <w:rsid w:val="00195BF2"/>
    <w:rsid w:val="00197EE8"/>
    <w:rsid w:val="001A0D2D"/>
    <w:rsid w:val="001A24A1"/>
    <w:rsid w:val="001A312C"/>
    <w:rsid w:val="001A4765"/>
    <w:rsid w:val="001A489A"/>
    <w:rsid w:val="001A4D0B"/>
    <w:rsid w:val="001A4DE2"/>
    <w:rsid w:val="001A68DA"/>
    <w:rsid w:val="001B0B98"/>
    <w:rsid w:val="001B1BFE"/>
    <w:rsid w:val="001B2F32"/>
    <w:rsid w:val="001B5BC3"/>
    <w:rsid w:val="001B5CB8"/>
    <w:rsid w:val="001B74B4"/>
    <w:rsid w:val="001C2165"/>
    <w:rsid w:val="001C221E"/>
    <w:rsid w:val="001C4C00"/>
    <w:rsid w:val="001C4CF0"/>
    <w:rsid w:val="001C4FBF"/>
    <w:rsid w:val="001C7044"/>
    <w:rsid w:val="001C705F"/>
    <w:rsid w:val="001D0DA1"/>
    <w:rsid w:val="001D3958"/>
    <w:rsid w:val="001D3D08"/>
    <w:rsid w:val="001D4D48"/>
    <w:rsid w:val="001E0499"/>
    <w:rsid w:val="001E1859"/>
    <w:rsid w:val="001E2FC3"/>
    <w:rsid w:val="001E5684"/>
    <w:rsid w:val="001E6D37"/>
    <w:rsid w:val="001F55D4"/>
    <w:rsid w:val="001F560C"/>
    <w:rsid w:val="001F766B"/>
    <w:rsid w:val="002020B2"/>
    <w:rsid w:val="00203B06"/>
    <w:rsid w:val="002042B5"/>
    <w:rsid w:val="00205459"/>
    <w:rsid w:val="002056C8"/>
    <w:rsid w:val="00211415"/>
    <w:rsid w:val="0021145A"/>
    <w:rsid w:val="0021149B"/>
    <w:rsid w:val="0021181D"/>
    <w:rsid w:val="00211EFB"/>
    <w:rsid w:val="00212D0A"/>
    <w:rsid w:val="002140A7"/>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6D96"/>
    <w:rsid w:val="0024706E"/>
    <w:rsid w:val="00247266"/>
    <w:rsid w:val="0024757F"/>
    <w:rsid w:val="002475CC"/>
    <w:rsid w:val="0025220D"/>
    <w:rsid w:val="00252451"/>
    <w:rsid w:val="002545A1"/>
    <w:rsid w:val="002564FD"/>
    <w:rsid w:val="0025779B"/>
    <w:rsid w:val="002606C2"/>
    <w:rsid w:val="00260CD7"/>
    <w:rsid w:val="00261FC1"/>
    <w:rsid w:val="002649B7"/>
    <w:rsid w:val="00265D20"/>
    <w:rsid w:val="00265EAD"/>
    <w:rsid w:val="00267125"/>
    <w:rsid w:val="002677B4"/>
    <w:rsid w:val="002700C2"/>
    <w:rsid w:val="00272179"/>
    <w:rsid w:val="00273229"/>
    <w:rsid w:val="00275A64"/>
    <w:rsid w:val="002770D6"/>
    <w:rsid w:val="00280BD6"/>
    <w:rsid w:val="00281305"/>
    <w:rsid w:val="00283FA5"/>
    <w:rsid w:val="002856E4"/>
    <w:rsid w:val="00287EA9"/>
    <w:rsid w:val="00291296"/>
    <w:rsid w:val="00296826"/>
    <w:rsid w:val="002975AD"/>
    <w:rsid w:val="00297B3E"/>
    <w:rsid w:val="002A028B"/>
    <w:rsid w:val="002A0625"/>
    <w:rsid w:val="002A15E4"/>
    <w:rsid w:val="002A2646"/>
    <w:rsid w:val="002A65FD"/>
    <w:rsid w:val="002A6A1C"/>
    <w:rsid w:val="002B065B"/>
    <w:rsid w:val="002B0F8E"/>
    <w:rsid w:val="002B102A"/>
    <w:rsid w:val="002B19B8"/>
    <w:rsid w:val="002B2AAF"/>
    <w:rsid w:val="002B57D7"/>
    <w:rsid w:val="002B5BC2"/>
    <w:rsid w:val="002C1187"/>
    <w:rsid w:val="002C132B"/>
    <w:rsid w:val="002C212F"/>
    <w:rsid w:val="002C69AB"/>
    <w:rsid w:val="002D034A"/>
    <w:rsid w:val="002D0635"/>
    <w:rsid w:val="002D2605"/>
    <w:rsid w:val="002D3275"/>
    <w:rsid w:val="002D34F2"/>
    <w:rsid w:val="002D46C7"/>
    <w:rsid w:val="002D5843"/>
    <w:rsid w:val="002D7D01"/>
    <w:rsid w:val="002E00EC"/>
    <w:rsid w:val="002E0B57"/>
    <w:rsid w:val="002E1B2F"/>
    <w:rsid w:val="002E2601"/>
    <w:rsid w:val="002E3EDB"/>
    <w:rsid w:val="002E4AAB"/>
    <w:rsid w:val="002E4BD3"/>
    <w:rsid w:val="002E5608"/>
    <w:rsid w:val="002E5677"/>
    <w:rsid w:val="002E59AF"/>
    <w:rsid w:val="002E60AC"/>
    <w:rsid w:val="002E6C03"/>
    <w:rsid w:val="002F0A3C"/>
    <w:rsid w:val="002F0EAC"/>
    <w:rsid w:val="002F1367"/>
    <w:rsid w:val="002F1F30"/>
    <w:rsid w:val="002F1F63"/>
    <w:rsid w:val="002F3536"/>
    <w:rsid w:val="002F4FCA"/>
    <w:rsid w:val="00302222"/>
    <w:rsid w:val="00302EF8"/>
    <w:rsid w:val="00303B8A"/>
    <w:rsid w:val="00305478"/>
    <w:rsid w:val="00305AA7"/>
    <w:rsid w:val="00305C74"/>
    <w:rsid w:val="00305DFC"/>
    <w:rsid w:val="003129FA"/>
    <w:rsid w:val="00312D71"/>
    <w:rsid w:val="00313F76"/>
    <w:rsid w:val="00314708"/>
    <w:rsid w:val="00315C94"/>
    <w:rsid w:val="003211C5"/>
    <w:rsid w:val="003230FB"/>
    <w:rsid w:val="00326E12"/>
    <w:rsid w:val="00327398"/>
    <w:rsid w:val="00327B28"/>
    <w:rsid w:val="00331387"/>
    <w:rsid w:val="00333076"/>
    <w:rsid w:val="00335725"/>
    <w:rsid w:val="00335829"/>
    <w:rsid w:val="00335CF6"/>
    <w:rsid w:val="0033799B"/>
    <w:rsid w:val="00337D95"/>
    <w:rsid w:val="00343259"/>
    <w:rsid w:val="003437A1"/>
    <w:rsid w:val="00343877"/>
    <w:rsid w:val="00343969"/>
    <w:rsid w:val="00343DBA"/>
    <w:rsid w:val="00344D3F"/>
    <w:rsid w:val="00344E7A"/>
    <w:rsid w:val="00345E99"/>
    <w:rsid w:val="00347225"/>
    <w:rsid w:val="0035084F"/>
    <w:rsid w:val="003515F8"/>
    <w:rsid w:val="003517F5"/>
    <w:rsid w:val="00351B4A"/>
    <w:rsid w:val="003523D2"/>
    <w:rsid w:val="00352F69"/>
    <w:rsid w:val="00352FE6"/>
    <w:rsid w:val="00356E2D"/>
    <w:rsid w:val="003577A3"/>
    <w:rsid w:val="00360A02"/>
    <w:rsid w:val="003653BB"/>
    <w:rsid w:val="0036763E"/>
    <w:rsid w:val="0036799B"/>
    <w:rsid w:val="00370CD0"/>
    <w:rsid w:val="00371BEF"/>
    <w:rsid w:val="00371E98"/>
    <w:rsid w:val="00372199"/>
    <w:rsid w:val="00372260"/>
    <w:rsid w:val="003727D8"/>
    <w:rsid w:val="00373A42"/>
    <w:rsid w:val="00374569"/>
    <w:rsid w:val="0037555C"/>
    <w:rsid w:val="0038206D"/>
    <w:rsid w:val="00382CBD"/>
    <w:rsid w:val="00383348"/>
    <w:rsid w:val="00384B64"/>
    <w:rsid w:val="00385ED5"/>
    <w:rsid w:val="003866A5"/>
    <w:rsid w:val="00386F58"/>
    <w:rsid w:val="00387853"/>
    <w:rsid w:val="003945B1"/>
    <w:rsid w:val="003976FF"/>
    <w:rsid w:val="00397DEC"/>
    <w:rsid w:val="003A1E80"/>
    <w:rsid w:val="003A2152"/>
    <w:rsid w:val="003A268E"/>
    <w:rsid w:val="003A268F"/>
    <w:rsid w:val="003A29F7"/>
    <w:rsid w:val="003A7A0D"/>
    <w:rsid w:val="003A7CBD"/>
    <w:rsid w:val="003B06BB"/>
    <w:rsid w:val="003B2330"/>
    <w:rsid w:val="003B2C07"/>
    <w:rsid w:val="003B4717"/>
    <w:rsid w:val="003B5A01"/>
    <w:rsid w:val="003B75BD"/>
    <w:rsid w:val="003B7A1B"/>
    <w:rsid w:val="003C31B8"/>
    <w:rsid w:val="003C4DBA"/>
    <w:rsid w:val="003C6E64"/>
    <w:rsid w:val="003D17AC"/>
    <w:rsid w:val="003D545D"/>
    <w:rsid w:val="003D614D"/>
    <w:rsid w:val="003D7971"/>
    <w:rsid w:val="003E0D4F"/>
    <w:rsid w:val="003E1639"/>
    <w:rsid w:val="003E19A6"/>
    <w:rsid w:val="003E2E9B"/>
    <w:rsid w:val="003E4772"/>
    <w:rsid w:val="003E5C07"/>
    <w:rsid w:val="003E6B46"/>
    <w:rsid w:val="003F1012"/>
    <w:rsid w:val="003F47A0"/>
    <w:rsid w:val="003F4B63"/>
    <w:rsid w:val="003F6871"/>
    <w:rsid w:val="003F6B95"/>
    <w:rsid w:val="00400174"/>
    <w:rsid w:val="00401F9F"/>
    <w:rsid w:val="00404438"/>
    <w:rsid w:val="00406467"/>
    <w:rsid w:val="00406713"/>
    <w:rsid w:val="00410A46"/>
    <w:rsid w:val="00410F16"/>
    <w:rsid w:val="00411482"/>
    <w:rsid w:val="00411B26"/>
    <w:rsid w:val="00411F57"/>
    <w:rsid w:val="00412EC7"/>
    <w:rsid w:val="004152AC"/>
    <w:rsid w:val="004268B5"/>
    <w:rsid w:val="0043286B"/>
    <w:rsid w:val="004334AF"/>
    <w:rsid w:val="00433BCB"/>
    <w:rsid w:val="00434C65"/>
    <w:rsid w:val="004363E1"/>
    <w:rsid w:val="0043641A"/>
    <w:rsid w:val="00440456"/>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124B"/>
    <w:rsid w:val="0047264A"/>
    <w:rsid w:val="00472F9D"/>
    <w:rsid w:val="00474232"/>
    <w:rsid w:val="00474492"/>
    <w:rsid w:val="00474CA4"/>
    <w:rsid w:val="0047753B"/>
    <w:rsid w:val="0048060F"/>
    <w:rsid w:val="00494D5C"/>
    <w:rsid w:val="0049660A"/>
    <w:rsid w:val="00496B74"/>
    <w:rsid w:val="00497A32"/>
    <w:rsid w:val="004A1124"/>
    <w:rsid w:val="004A197E"/>
    <w:rsid w:val="004A1CA0"/>
    <w:rsid w:val="004A2182"/>
    <w:rsid w:val="004A2FFC"/>
    <w:rsid w:val="004A33DF"/>
    <w:rsid w:val="004A398E"/>
    <w:rsid w:val="004A551B"/>
    <w:rsid w:val="004A551C"/>
    <w:rsid w:val="004B0183"/>
    <w:rsid w:val="004B0389"/>
    <w:rsid w:val="004B28A9"/>
    <w:rsid w:val="004B3320"/>
    <w:rsid w:val="004B3D22"/>
    <w:rsid w:val="004B609D"/>
    <w:rsid w:val="004B67DC"/>
    <w:rsid w:val="004C317A"/>
    <w:rsid w:val="004C42FF"/>
    <w:rsid w:val="004C4AAD"/>
    <w:rsid w:val="004C6040"/>
    <w:rsid w:val="004C7A86"/>
    <w:rsid w:val="004D2080"/>
    <w:rsid w:val="004D442E"/>
    <w:rsid w:val="004D5C0C"/>
    <w:rsid w:val="004D5D89"/>
    <w:rsid w:val="004E044E"/>
    <w:rsid w:val="004E1C61"/>
    <w:rsid w:val="004E5AB1"/>
    <w:rsid w:val="004F4677"/>
    <w:rsid w:val="004F4CEE"/>
    <w:rsid w:val="004F5A4E"/>
    <w:rsid w:val="004F7A5F"/>
    <w:rsid w:val="00500DC4"/>
    <w:rsid w:val="00506520"/>
    <w:rsid w:val="00507393"/>
    <w:rsid w:val="00507D73"/>
    <w:rsid w:val="005101BC"/>
    <w:rsid w:val="00510EA4"/>
    <w:rsid w:val="00512852"/>
    <w:rsid w:val="00512E4A"/>
    <w:rsid w:val="00513741"/>
    <w:rsid w:val="00513B14"/>
    <w:rsid w:val="00513C04"/>
    <w:rsid w:val="0051417E"/>
    <w:rsid w:val="00516897"/>
    <w:rsid w:val="00517691"/>
    <w:rsid w:val="00517DF6"/>
    <w:rsid w:val="00520B7C"/>
    <w:rsid w:val="00521436"/>
    <w:rsid w:val="00521FE5"/>
    <w:rsid w:val="0052203A"/>
    <w:rsid w:val="00522D9E"/>
    <w:rsid w:val="00523652"/>
    <w:rsid w:val="00524803"/>
    <w:rsid w:val="0052538D"/>
    <w:rsid w:val="005328ED"/>
    <w:rsid w:val="00532E36"/>
    <w:rsid w:val="00533102"/>
    <w:rsid w:val="005340E0"/>
    <w:rsid w:val="00534BDB"/>
    <w:rsid w:val="00535C7D"/>
    <w:rsid w:val="00540C3C"/>
    <w:rsid w:val="00540EB6"/>
    <w:rsid w:val="00541562"/>
    <w:rsid w:val="00541AEC"/>
    <w:rsid w:val="00545CCF"/>
    <w:rsid w:val="005531C8"/>
    <w:rsid w:val="0055404A"/>
    <w:rsid w:val="005547D6"/>
    <w:rsid w:val="00554BAA"/>
    <w:rsid w:val="0055579C"/>
    <w:rsid w:val="00556961"/>
    <w:rsid w:val="00560794"/>
    <w:rsid w:val="00561F85"/>
    <w:rsid w:val="005620A5"/>
    <w:rsid w:val="0056244D"/>
    <w:rsid w:val="00562FB3"/>
    <w:rsid w:val="00563CF9"/>
    <w:rsid w:val="00566096"/>
    <w:rsid w:val="0056666E"/>
    <w:rsid w:val="00567ABA"/>
    <w:rsid w:val="00567BA2"/>
    <w:rsid w:val="00567C8E"/>
    <w:rsid w:val="0057002B"/>
    <w:rsid w:val="00570651"/>
    <w:rsid w:val="00570BD9"/>
    <w:rsid w:val="00573C8F"/>
    <w:rsid w:val="00576E93"/>
    <w:rsid w:val="00577085"/>
    <w:rsid w:val="00577A66"/>
    <w:rsid w:val="00582245"/>
    <w:rsid w:val="005904E0"/>
    <w:rsid w:val="00590A78"/>
    <w:rsid w:val="005938BF"/>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1B71"/>
    <w:rsid w:val="005D2280"/>
    <w:rsid w:val="005D267E"/>
    <w:rsid w:val="005D495F"/>
    <w:rsid w:val="005E20F0"/>
    <w:rsid w:val="005E383A"/>
    <w:rsid w:val="005E4A4C"/>
    <w:rsid w:val="005E652D"/>
    <w:rsid w:val="005F06A5"/>
    <w:rsid w:val="005F0C2B"/>
    <w:rsid w:val="005F113C"/>
    <w:rsid w:val="005F2712"/>
    <w:rsid w:val="005F2F9B"/>
    <w:rsid w:val="005F3457"/>
    <w:rsid w:val="005F50F0"/>
    <w:rsid w:val="005F7034"/>
    <w:rsid w:val="005F71F8"/>
    <w:rsid w:val="00600A0E"/>
    <w:rsid w:val="006060D4"/>
    <w:rsid w:val="006073CB"/>
    <w:rsid w:val="00611378"/>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15BF"/>
    <w:rsid w:val="006417EB"/>
    <w:rsid w:val="00642251"/>
    <w:rsid w:val="0064497B"/>
    <w:rsid w:val="00647A4A"/>
    <w:rsid w:val="006502BC"/>
    <w:rsid w:val="0065081B"/>
    <w:rsid w:val="00656BF0"/>
    <w:rsid w:val="00662FC7"/>
    <w:rsid w:val="00664893"/>
    <w:rsid w:val="0067021A"/>
    <w:rsid w:val="006709BF"/>
    <w:rsid w:val="00670C14"/>
    <w:rsid w:val="00670FE9"/>
    <w:rsid w:val="00673C7D"/>
    <w:rsid w:val="0067557A"/>
    <w:rsid w:val="00675FB3"/>
    <w:rsid w:val="00676676"/>
    <w:rsid w:val="006767EB"/>
    <w:rsid w:val="00676822"/>
    <w:rsid w:val="00676A1A"/>
    <w:rsid w:val="00680A3A"/>
    <w:rsid w:val="0068108F"/>
    <w:rsid w:val="00682736"/>
    <w:rsid w:val="006829B5"/>
    <w:rsid w:val="00682BFF"/>
    <w:rsid w:val="00682E47"/>
    <w:rsid w:val="00684B27"/>
    <w:rsid w:val="006854F7"/>
    <w:rsid w:val="00687EA4"/>
    <w:rsid w:val="00690042"/>
    <w:rsid w:val="00691CC7"/>
    <w:rsid w:val="00692EA2"/>
    <w:rsid w:val="00694DB3"/>
    <w:rsid w:val="006968B4"/>
    <w:rsid w:val="006968EA"/>
    <w:rsid w:val="00697192"/>
    <w:rsid w:val="00697A3B"/>
    <w:rsid w:val="006A0479"/>
    <w:rsid w:val="006A08B3"/>
    <w:rsid w:val="006A0D13"/>
    <w:rsid w:val="006A0DF1"/>
    <w:rsid w:val="006A1DD0"/>
    <w:rsid w:val="006A31E5"/>
    <w:rsid w:val="006A3C7D"/>
    <w:rsid w:val="006A4372"/>
    <w:rsid w:val="006A6E61"/>
    <w:rsid w:val="006A7AD0"/>
    <w:rsid w:val="006B0A2B"/>
    <w:rsid w:val="006B0A7F"/>
    <w:rsid w:val="006B144C"/>
    <w:rsid w:val="006B1C26"/>
    <w:rsid w:val="006B465E"/>
    <w:rsid w:val="006B525B"/>
    <w:rsid w:val="006B5825"/>
    <w:rsid w:val="006B5CFF"/>
    <w:rsid w:val="006C0CCA"/>
    <w:rsid w:val="006C17DF"/>
    <w:rsid w:val="006C20EB"/>
    <w:rsid w:val="006C285A"/>
    <w:rsid w:val="006C3486"/>
    <w:rsid w:val="006C3CB5"/>
    <w:rsid w:val="006C3E98"/>
    <w:rsid w:val="006C4D38"/>
    <w:rsid w:val="006C7933"/>
    <w:rsid w:val="006D2611"/>
    <w:rsid w:val="006D35BF"/>
    <w:rsid w:val="006D41D9"/>
    <w:rsid w:val="006E1835"/>
    <w:rsid w:val="006E5696"/>
    <w:rsid w:val="006E5851"/>
    <w:rsid w:val="006E664B"/>
    <w:rsid w:val="006E76C9"/>
    <w:rsid w:val="006F066D"/>
    <w:rsid w:val="006F1966"/>
    <w:rsid w:val="006F1BD5"/>
    <w:rsid w:val="006F33C8"/>
    <w:rsid w:val="006F4F56"/>
    <w:rsid w:val="0070027A"/>
    <w:rsid w:val="007005FC"/>
    <w:rsid w:val="007013F9"/>
    <w:rsid w:val="0070145E"/>
    <w:rsid w:val="00702B7D"/>
    <w:rsid w:val="0070435D"/>
    <w:rsid w:val="00704996"/>
    <w:rsid w:val="007052FA"/>
    <w:rsid w:val="0070686F"/>
    <w:rsid w:val="00706A35"/>
    <w:rsid w:val="00706F10"/>
    <w:rsid w:val="007105C3"/>
    <w:rsid w:val="00711251"/>
    <w:rsid w:val="00711CC2"/>
    <w:rsid w:val="007143B3"/>
    <w:rsid w:val="007150A9"/>
    <w:rsid w:val="007206B2"/>
    <w:rsid w:val="00720E55"/>
    <w:rsid w:val="0072390C"/>
    <w:rsid w:val="00724ACC"/>
    <w:rsid w:val="0072620A"/>
    <w:rsid w:val="00732207"/>
    <w:rsid w:val="00733041"/>
    <w:rsid w:val="0074224A"/>
    <w:rsid w:val="00742B11"/>
    <w:rsid w:val="007433F6"/>
    <w:rsid w:val="00744A1E"/>
    <w:rsid w:val="007466DC"/>
    <w:rsid w:val="0074786F"/>
    <w:rsid w:val="007479A2"/>
    <w:rsid w:val="00750885"/>
    <w:rsid w:val="00750F48"/>
    <w:rsid w:val="007514EF"/>
    <w:rsid w:val="00752591"/>
    <w:rsid w:val="00754672"/>
    <w:rsid w:val="00755CBE"/>
    <w:rsid w:val="00756032"/>
    <w:rsid w:val="00756EC1"/>
    <w:rsid w:val="00757D19"/>
    <w:rsid w:val="0076195D"/>
    <w:rsid w:val="007641AD"/>
    <w:rsid w:val="00765E4B"/>
    <w:rsid w:val="0077001B"/>
    <w:rsid w:val="00771AF3"/>
    <w:rsid w:val="00773339"/>
    <w:rsid w:val="007733C6"/>
    <w:rsid w:val="0077360C"/>
    <w:rsid w:val="007747ED"/>
    <w:rsid w:val="00774A9C"/>
    <w:rsid w:val="00775000"/>
    <w:rsid w:val="00775843"/>
    <w:rsid w:val="0078155B"/>
    <w:rsid w:val="00786A05"/>
    <w:rsid w:val="00790238"/>
    <w:rsid w:val="007944D9"/>
    <w:rsid w:val="00794543"/>
    <w:rsid w:val="00794BF7"/>
    <w:rsid w:val="007A0E50"/>
    <w:rsid w:val="007A2985"/>
    <w:rsid w:val="007A5253"/>
    <w:rsid w:val="007A71DF"/>
    <w:rsid w:val="007B1067"/>
    <w:rsid w:val="007B1C58"/>
    <w:rsid w:val="007B48F6"/>
    <w:rsid w:val="007B503B"/>
    <w:rsid w:val="007B5140"/>
    <w:rsid w:val="007B58C1"/>
    <w:rsid w:val="007B6649"/>
    <w:rsid w:val="007B685F"/>
    <w:rsid w:val="007C04B7"/>
    <w:rsid w:val="007C1A5B"/>
    <w:rsid w:val="007C3348"/>
    <w:rsid w:val="007C62AD"/>
    <w:rsid w:val="007C645F"/>
    <w:rsid w:val="007C7BC8"/>
    <w:rsid w:val="007D0519"/>
    <w:rsid w:val="007D1913"/>
    <w:rsid w:val="007D1FA8"/>
    <w:rsid w:val="007D2055"/>
    <w:rsid w:val="007D394C"/>
    <w:rsid w:val="007D3E6E"/>
    <w:rsid w:val="007D4AC1"/>
    <w:rsid w:val="007D5E2D"/>
    <w:rsid w:val="007D6234"/>
    <w:rsid w:val="007D7B39"/>
    <w:rsid w:val="007E0A37"/>
    <w:rsid w:val="007E10D2"/>
    <w:rsid w:val="007E18C9"/>
    <w:rsid w:val="007E2187"/>
    <w:rsid w:val="007E4A17"/>
    <w:rsid w:val="007E5060"/>
    <w:rsid w:val="007E53DB"/>
    <w:rsid w:val="007E593D"/>
    <w:rsid w:val="007E6619"/>
    <w:rsid w:val="007E75F5"/>
    <w:rsid w:val="007E7DB2"/>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E91"/>
    <w:rsid w:val="00814F75"/>
    <w:rsid w:val="008179DD"/>
    <w:rsid w:val="0082315B"/>
    <w:rsid w:val="008235F9"/>
    <w:rsid w:val="008239E0"/>
    <w:rsid w:val="00823E24"/>
    <w:rsid w:val="00825BDE"/>
    <w:rsid w:val="008268A9"/>
    <w:rsid w:val="00826E86"/>
    <w:rsid w:val="00827629"/>
    <w:rsid w:val="00832798"/>
    <w:rsid w:val="00833AF7"/>
    <w:rsid w:val="00835726"/>
    <w:rsid w:val="008358D8"/>
    <w:rsid w:val="00835CD2"/>
    <w:rsid w:val="00842ACB"/>
    <w:rsid w:val="0084351F"/>
    <w:rsid w:val="00844932"/>
    <w:rsid w:val="00846367"/>
    <w:rsid w:val="00846AC8"/>
    <w:rsid w:val="00847091"/>
    <w:rsid w:val="0085140B"/>
    <w:rsid w:val="008514A9"/>
    <w:rsid w:val="008528A3"/>
    <w:rsid w:val="00852B39"/>
    <w:rsid w:val="00854CB2"/>
    <w:rsid w:val="008566DA"/>
    <w:rsid w:val="0085693F"/>
    <w:rsid w:val="008600F6"/>
    <w:rsid w:val="00860290"/>
    <w:rsid w:val="00863500"/>
    <w:rsid w:val="008640C8"/>
    <w:rsid w:val="008640FF"/>
    <w:rsid w:val="00864782"/>
    <w:rsid w:val="0086491B"/>
    <w:rsid w:val="00866E31"/>
    <w:rsid w:val="00866ED1"/>
    <w:rsid w:val="00867C5D"/>
    <w:rsid w:val="00870B8F"/>
    <w:rsid w:val="0087163C"/>
    <w:rsid w:val="0087210F"/>
    <w:rsid w:val="008728BC"/>
    <w:rsid w:val="00873364"/>
    <w:rsid w:val="00874A28"/>
    <w:rsid w:val="0087671A"/>
    <w:rsid w:val="008770DD"/>
    <w:rsid w:val="00877552"/>
    <w:rsid w:val="008800D4"/>
    <w:rsid w:val="00882471"/>
    <w:rsid w:val="00882BBE"/>
    <w:rsid w:val="008842A2"/>
    <w:rsid w:val="008850D2"/>
    <w:rsid w:val="00887AE3"/>
    <w:rsid w:val="008920C1"/>
    <w:rsid w:val="008933FB"/>
    <w:rsid w:val="00893E5D"/>
    <w:rsid w:val="008947E7"/>
    <w:rsid w:val="008954DF"/>
    <w:rsid w:val="008964FB"/>
    <w:rsid w:val="008A0642"/>
    <w:rsid w:val="008A65BA"/>
    <w:rsid w:val="008A7763"/>
    <w:rsid w:val="008B08A7"/>
    <w:rsid w:val="008B1A70"/>
    <w:rsid w:val="008B243E"/>
    <w:rsid w:val="008B2565"/>
    <w:rsid w:val="008B4CDA"/>
    <w:rsid w:val="008B75AA"/>
    <w:rsid w:val="008C013C"/>
    <w:rsid w:val="008C21E9"/>
    <w:rsid w:val="008C29B8"/>
    <w:rsid w:val="008C6730"/>
    <w:rsid w:val="008D1081"/>
    <w:rsid w:val="008D115E"/>
    <w:rsid w:val="008D12D9"/>
    <w:rsid w:val="008D3BF7"/>
    <w:rsid w:val="008D76B2"/>
    <w:rsid w:val="008D7D55"/>
    <w:rsid w:val="008E059E"/>
    <w:rsid w:val="008E0738"/>
    <w:rsid w:val="008E23A7"/>
    <w:rsid w:val="008E2BAD"/>
    <w:rsid w:val="008E6295"/>
    <w:rsid w:val="008E675B"/>
    <w:rsid w:val="008E7BDE"/>
    <w:rsid w:val="008E7BFD"/>
    <w:rsid w:val="008F061A"/>
    <w:rsid w:val="008F1058"/>
    <w:rsid w:val="008F11FE"/>
    <w:rsid w:val="008F5A71"/>
    <w:rsid w:val="008F6E1E"/>
    <w:rsid w:val="008F6F92"/>
    <w:rsid w:val="0090111D"/>
    <w:rsid w:val="00903D4E"/>
    <w:rsid w:val="00903EED"/>
    <w:rsid w:val="00904DAD"/>
    <w:rsid w:val="009108C4"/>
    <w:rsid w:val="00911553"/>
    <w:rsid w:val="009115AA"/>
    <w:rsid w:val="00911A4E"/>
    <w:rsid w:val="00912270"/>
    <w:rsid w:val="00912E16"/>
    <w:rsid w:val="00917EF7"/>
    <w:rsid w:val="00917F44"/>
    <w:rsid w:val="00917F74"/>
    <w:rsid w:val="00922103"/>
    <w:rsid w:val="00923957"/>
    <w:rsid w:val="00923B98"/>
    <w:rsid w:val="00923CDE"/>
    <w:rsid w:val="00926B92"/>
    <w:rsid w:val="00927CC4"/>
    <w:rsid w:val="0093162C"/>
    <w:rsid w:val="00931D40"/>
    <w:rsid w:val="00932A89"/>
    <w:rsid w:val="00933831"/>
    <w:rsid w:val="00934A3B"/>
    <w:rsid w:val="00940EDD"/>
    <w:rsid w:val="00944480"/>
    <w:rsid w:val="00945EAD"/>
    <w:rsid w:val="00946732"/>
    <w:rsid w:val="009468A1"/>
    <w:rsid w:val="009470FF"/>
    <w:rsid w:val="00952145"/>
    <w:rsid w:val="00952198"/>
    <w:rsid w:val="00952656"/>
    <w:rsid w:val="0095296B"/>
    <w:rsid w:val="00953BF3"/>
    <w:rsid w:val="00954E9B"/>
    <w:rsid w:val="009551BC"/>
    <w:rsid w:val="00956029"/>
    <w:rsid w:val="009575C4"/>
    <w:rsid w:val="00960FF8"/>
    <w:rsid w:val="009614AA"/>
    <w:rsid w:val="00962C22"/>
    <w:rsid w:val="00965DD0"/>
    <w:rsid w:val="009666D8"/>
    <w:rsid w:val="00966972"/>
    <w:rsid w:val="009707EC"/>
    <w:rsid w:val="009710FA"/>
    <w:rsid w:val="00972050"/>
    <w:rsid w:val="009721E6"/>
    <w:rsid w:val="0097555A"/>
    <w:rsid w:val="00977395"/>
    <w:rsid w:val="00977576"/>
    <w:rsid w:val="0098076A"/>
    <w:rsid w:val="009807A2"/>
    <w:rsid w:val="009820F8"/>
    <w:rsid w:val="009834E0"/>
    <w:rsid w:val="00984534"/>
    <w:rsid w:val="009873AC"/>
    <w:rsid w:val="00991488"/>
    <w:rsid w:val="009936DD"/>
    <w:rsid w:val="00993EB7"/>
    <w:rsid w:val="00995226"/>
    <w:rsid w:val="009953BC"/>
    <w:rsid w:val="00996158"/>
    <w:rsid w:val="009A1E9D"/>
    <w:rsid w:val="009A22A5"/>
    <w:rsid w:val="009A45D7"/>
    <w:rsid w:val="009A4B55"/>
    <w:rsid w:val="009A4D60"/>
    <w:rsid w:val="009A5287"/>
    <w:rsid w:val="009B1E6F"/>
    <w:rsid w:val="009B35AE"/>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53A5"/>
    <w:rsid w:val="009E631C"/>
    <w:rsid w:val="009E70F0"/>
    <w:rsid w:val="009F1BC9"/>
    <w:rsid w:val="009F3A82"/>
    <w:rsid w:val="009F7108"/>
    <w:rsid w:val="009F7622"/>
    <w:rsid w:val="00A01E4A"/>
    <w:rsid w:val="00A02038"/>
    <w:rsid w:val="00A0211D"/>
    <w:rsid w:val="00A02DF1"/>
    <w:rsid w:val="00A153EF"/>
    <w:rsid w:val="00A15698"/>
    <w:rsid w:val="00A1625E"/>
    <w:rsid w:val="00A20B6C"/>
    <w:rsid w:val="00A20EC1"/>
    <w:rsid w:val="00A2154A"/>
    <w:rsid w:val="00A222F2"/>
    <w:rsid w:val="00A22638"/>
    <w:rsid w:val="00A26BCE"/>
    <w:rsid w:val="00A33327"/>
    <w:rsid w:val="00A36824"/>
    <w:rsid w:val="00A37BD2"/>
    <w:rsid w:val="00A42A77"/>
    <w:rsid w:val="00A4322F"/>
    <w:rsid w:val="00A467A2"/>
    <w:rsid w:val="00A47C4A"/>
    <w:rsid w:val="00A50658"/>
    <w:rsid w:val="00A5114D"/>
    <w:rsid w:val="00A516CA"/>
    <w:rsid w:val="00A51D86"/>
    <w:rsid w:val="00A52D1A"/>
    <w:rsid w:val="00A52D1B"/>
    <w:rsid w:val="00A544E8"/>
    <w:rsid w:val="00A54A26"/>
    <w:rsid w:val="00A54ABB"/>
    <w:rsid w:val="00A558C8"/>
    <w:rsid w:val="00A57DAC"/>
    <w:rsid w:val="00A60A39"/>
    <w:rsid w:val="00A6141F"/>
    <w:rsid w:val="00A6396C"/>
    <w:rsid w:val="00A64F08"/>
    <w:rsid w:val="00A6619D"/>
    <w:rsid w:val="00A661DB"/>
    <w:rsid w:val="00A66AB7"/>
    <w:rsid w:val="00A67FF5"/>
    <w:rsid w:val="00A71255"/>
    <w:rsid w:val="00A714DE"/>
    <w:rsid w:val="00A7184B"/>
    <w:rsid w:val="00A72869"/>
    <w:rsid w:val="00A72879"/>
    <w:rsid w:val="00A73A83"/>
    <w:rsid w:val="00A76642"/>
    <w:rsid w:val="00A77E25"/>
    <w:rsid w:val="00A80A83"/>
    <w:rsid w:val="00A80C77"/>
    <w:rsid w:val="00A83BE7"/>
    <w:rsid w:val="00A86042"/>
    <w:rsid w:val="00A8613D"/>
    <w:rsid w:val="00A868E4"/>
    <w:rsid w:val="00A87ADA"/>
    <w:rsid w:val="00A91E98"/>
    <w:rsid w:val="00A94D44"/>
    <w:rsid w:val="00A94D6E"/>
    <w:rsid w:val="00A94E83"/>
    <w:rsid w:val="00A957E7"/>
    <w:rsid w:val="00A96D79"/>
    <w:rsid w:val="00A96DBC"/>
    <w:rsid w:val="00A97881"/>
    <w:rsid w:val="00A97E7B"/>
    <w:rsid w:val="00AA16FC"/>
    <w:rsid w:val="00AA1CFE"/>
    <w:rsid w:val="00AA2745"/>
    <w:rsid w:val="00AA3392"/>
    <w:rsid w:val="00AA4144"/>
    <w:rsid w:val="00AA6091"/>
    <w:rsid w:val="00AA7A91"/>
    <w:rsid w:val="00AB0A5D"/>
    <w:rsid w:val="00AB2E73"/>
    <w:rsid w:val="00AB5A72"/>
    <w:rsid w:val="00AB6FF7"/>
    <w:rsid w:val="00AC0E20"/>
    <w:rsid w:val="00AC44EE"/>
    <w:rsid w:val="00AC72E4"/>
    <w:rsid w:val="00AD572B"/>
    <w:rsid w:val="00AD5A54"/>
    <w:rsid w:val="00AD67F0"/>
    <w:rsid w:val="00AE01B1"/>
    <w:rsid w:val="00AE2995"/>
    <w:rsid w:val="00AE327B"/>
    <w:rsid w:val="00AE4E56"/>
    <w:rsid w:val="00AE5776"/>
    <w:rsid w:val="00AE6F3A"/>
    <w:rsid w:val="00AF00CB"/>
    <w:rsid w:val="00AF23C4"/>
    <w:rsid w:val="00AF3518"/>
    <w:rsid w:val="00AF35BE"/>
    <w:rsid w:val="00AF67BA"/>
    <w:rsid w:val="00B005E3"/>
    <w:rsid w:val="00B01506"/>
    <w:rsid w:val="00B029AA"/>
    <w:rsid w:val="00B02EAF"/>
    <w:rsid w:val="00B040CC"/>
    <w:rsid w:val="00B0420B"/>
    <w:rsid w:val="00B04C1B"/>
    <w:rsid w:val="00B103C4"/>
    <w:rsid w:val="00B11DF0"/>
    <w:rsid w:val="00B129E4"/>
    <w:rsid w:val="00B12C88"/>
    <w:rsid w:val="00B13DF6"/>
    <w:rsid w:val="00B14632"/>
    <w:rsid w:val="00B15B47"/>
    <w:rsid w:val="00B15FC6"/>
    <w:rsid w:val="00B16335"/>
    <w:rsid w:val="00B16643"/>
    <w:rsid w:val="00B177CD"/>
    <w:rsid w:val="00B17A01"/>
    <w:rsid w:val="00B21168"/>
    <w:rsid w:val="00B21F20"/>
    <w:rsid w:val="00B21F69"/>
    <w:rsid w:val="00B2233B"/>
    <w:rsid w:val="00B22B3C"/>
    <w:rsid w:val="00B238C8"/>
    <w:rsid w:val="00B239BB"/>
    <w:rsid w:val="00B26206"/>
    <w:rsid w:val="00B30848"/>
    <w:rsid w:val="00B32533"/>
    <w:rsid w:val="00B338E0"/>
    <w:rsid w:val="00B34DEF"/>
    <w:rsid w:val="00B3559B"/>
    <w:rsid w:val="00B35D51"/>
    <w:rsid w:val="00B365C4"/>
    <w:rsid w:val="00B3715D"/>
    <w:rsid w:val="00B41A9F"/>
    <w:rsid w:val="00B44E40"/>
    <w:rsid w:val="00B44EAD"/>
    <w:rsid w:val="00B4583B"/>
    <w:rsid w:val="00B45A9A"/>
    <w:rsid w:val="00B464BF"/>
    <w:rsid w:val="00B51B38"/>
    <w:rsid w:val="00B51B78"/>
    <w:rsid w:val="00B52538"/>
    <w:rsid w:val="00B54AF9"/>
    <w:rsid w:val="00B55E88"/>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5EC"/>
    <w:rsid w:val="00BA730B"/>
    <w:rsid w:val="00BA73D6"/>
    <w:rsid w:val="00BA7766"/>
    <w:rsid w:val="00BA7D51"/>
    <w:rsid w:val="00BB28F4"/>
    <w:rsid w:val="00BC22E9"/>
    <w:rsid w:val="00BC25B2"/>
    <w:rsid w:val="00BC3AAA"/>
    <w:rsid w:val="00BC42BB"/>
    <w:rsid w:val="00BC56F7"/>
    <w:rsid w:val="00BC65B7"/>
    <w:rsid w:val="00BC662D"/>
    <w:rsid w:val="00BC6A68"/>
    <w:rsid w:val="00BC7E0B"/>
    <w:rsid w:val="00BD06C8"/>
    <w:rsid w:val="00BD1EF1"/>
    <w:rsid w:val="00BD297C"/>
    <w:rsid w:val="00BD41F6"/>
    <w:rsid w:val="00BD5286"/>
    <w:rsid w:val="00BD5B21"/>
    <w:rsid w:val="00BD5E9C"/>
    <w:rsid w:val="00BD6279"/>
    <w:rsid w:val="00BD6611"/>
    <w:rsid w:val="00BE126E"/>
    <w:rsid w:val="00BE1FD1"/>
    <w:rsid w:val="00BE2998"/>
    <w:rsid w:val="00BE3254"/>
    <w:rsid w:val="00BE6933"/>
    <w:rsid w:val="00BF10CC"/>
    <w:rsid w:val="00BF1544"/>
    <w:rsid w:val="00BF2A37"/>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EF9"/>
    <w:rsid w:val="00C274DB"/>
    <w:rsid w:val="00C3306D"/>
    <w:rsid w:val="00C3343D"/>
    <w:rsid w:val="00C341FB"/>
    <w:rsid w:val="00C3455A"/>
    <w:rsid w:val="00C348E2"/>
    <w:rsid w:val="00C3642F"/>
    <w:rsid w:val="00C36A9E"/>
    <w:rsid w:val="00C3758C"/>
    <w:rsid w:val="00C40834"/>
    <w:rsid w:val="00C41D73"/>
    <w:rsid w:val="00C4293E"/>
    <w:rsid w:val="00C43535"/>
    <w:rsid w:val="00C43B19"/>
    <w:rsid w:val="00C4527E"/>
    <w:rsid w:val="00C455FD"/>
    <w:rsid w:val="00C45B04"/>
    <w:rsid w:val="00C47C73"/>
    <w:rsid w:val="00C47CA1"/>
    <w:rsid w:val="00C47CBA"/>
    <w:rsid w:val="00C501FD"/>
    <w:rsid w:val="00C50250"/>
    <w:rsid w:val="00C50E2F"/>
    <w:rsid w:val="00C51CB8"/>
    <w:rsid w:val="00C54F5E"/>
    <w:rsid w:val="00C56DDC"/>
    <w:rsid w:val="00C57EC6"/>
    <w:rsid w:val="00C61363"/>
    <w:rsid w:val="00C62334"/>
    <w:rsid w:val="00C64E07"/>
    <w:rsid w:val="00C654F4"/>
    <w:rsid w:val="00C67CA4"/>
    <w:rsid w:val="00C712D7"/>
    <w:rsid w:val="00C7136B"/>
    <w:rsid w:val="00C71425"/>
    <w:rsid w:val="00C72DCA"/>
    <w:rsid w:val="00C7321E"/>
    <w:rsid w:val="00C7519D"/>
    <w:rsid w:val="00C807D0"/>
    <w:rsid w:val="00C80C7B"/>
    <w:rsid w:val="00C84859"/>
    <w:rsid w:val="00C86FFD"/>
    <w:rsid w:val="00C87649"/>
    <w:rsid w:val="00C87B12"/>
    <w:rsid w:val="00C904C9"/>
    <w:rsid w:val="00C90F47"/>
    <w:rsid w:val="00C91622"/>
    <w:rsid w:val="00C91FEC"/>
    <w:rsid w:val="00C923AD"/>
    <w:rsid w:val="00C92808"/>
    <w:rsid w:val="00C968E1"/>
    <w:rsid w:val="00C974FB"/>
    <w:rsid w:val="00CA55A0"/>
    <w:rsid w:val="00CB2515"/>
    <w:rsid w:val="00CB61A7"/>
    <w:rsid w:val="00CB67A6"/>
    <w:rsid w:val="00CC13D0"/>
    <w:rsid w:val="00CC2826"/>
    <w:rsid w:val="00CC3ABF"/>
    <w:rsid w:val="00CC3E98"/>
    <w:rsid w:val="00CC46F8"/>
    <w:rsid w:val="00CC485C"/>
    <w:rsid w:val="00CC5BCC"/>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040"/>
    <w:rsid w:val="00CF3D27"/>
    <w:rsid w:val="00CF40A5"/>
    <w:rsid w:val="00CF5945"/>
    <w:rsid w:val="00CF59F5"/>
    <w:rsid w:val="00CF5D15"/>
    <w:rsid w:val="00D00B76"/>
    <w:rsid w:val="00D01A96"/>
    <w:rsid w:val="00D02A32"/>
    <w:rsid w:val="00D06BDD"/>
    <w:rsid w:val="00D1100C"/>
    <w:rsid w:val="00D12CD4"/>
    <w:rsid w:val="00D15384"/>
    <w:rsid w:val="00D234E9"/>
    <w:rsid w:val="00D24001"/>
    <w:rsid w:val="00D25F5E"/>
    <w:rsid w:val="00D278DC"/>
    <w:rsid w:val="00D322A5"/>
    <w:rsid w:val="00D32D63"/>
    <w:rsid w:val="00D32F60"/>
    <w:rsid w:val="00D348B2"/>
    <w:rsid w:val="00D34F57"/>
    <w:rsid w:val="00D3596E"/>
    <w:rsid w:val="00D369FA"/>
    <w:rsid w:val="00D36DBA"/>
    <w:rsid w:val="00D41C9A"/>
    <w:rsid w:val="00D47961"/>
    <w:rsid w:val="00D50A04"/>
    <w:rsid w:val="00D513EC"/>
    <w:rsid w:val="00D55D58"/>
    <w:rsid w:val="00D566E6"/>
    <w:rsid w:val="00D56CD0"/>
    <w:rsid w:val="00D57622"/>
    <w:rsid w:val="00D60505"/>
    <w:rsid w:val="00D6098C"/>
    <w:rsid w:val="00D60CA0"/>
    <w:rsid w:val="00D63A7D"/>
    <w:rsid w:val="00D66B07"/>
    <w:rsid w:val="00D670A7"/>
    <w:rsid w:val="00D674BA"/>
    <w:rsid w:val="00D70D89"/>
    <w:rsid w:val="00D716A5"/>
    <w:rsid w:val="00D7293D"/>
    <w:rsid w:val="00D74731"/>
    <w:rsid w:val="00D748E4"/>
    <w:rsid w:val="00D764FC"/>
    <w:rsid w:val="00D767D0"/>
    <w:rsid w:val="00D77E90"/>
    <w:rsid w:val="00D80B24"/>
    <w:rsid w:val="00D8155C"/>
    <w:rsid w:val="00D87601"/>
    <w:rsid w:val="00D905E0"/>
    <w:rsid w:val="00D906ED"/>
    <w:rsid w:val="00D92321"/>
    <w:rsid w:val="00D923AA"/>
    <w:rsid w:val="00D9246B"/>
    <w:rsid w:val="00D9307A"/>
    <w:rsid w:val="00D935AB"/>
    <w:rsid w:val="00D93B93"/>
    <w:rsid w:val="00D94092"/>
    <w:rsid w:val="00D94932"/>
    <w:rsid w:val="00DA10E4"/>
    <w:rsid w:val="00DA16D8"/>
    <w:rsid w:val="00DA1825"/>
    <w:rsid w:val="00DA200F"/>
    <w:rsid w:val="00DA4EEC"/>
    <w:rsid w:val="00DA4FF1"/>
    <w:rsid w:val="00DA7E25"/>
    <w:rsid w:val="00DB011F"/>
    <w:rsid w:val="00DB26A2"/>
    <w:rsid w:val="00DB3183"/>
    <w:rsid w:val="00DB4B64"/>
    <w:rsid w:val="00DB7D21"/>
    <w:rsid w:val="00DC143F"/>
    <w:rsid w:val="00DC2CC7"/>
    <w:rsid w:val="00DC3160"/>
    <w:rsid w:val="00DC3B10"/>
    <w:rsid w:val="00DC4675"/>
    <w:rsid w:val="00DC5B58"/>
    <w:rsid w:val="00DC637D"/>
    <w:rsid w:val="00DC72F4"/>
    <w:rsid w:val="00DD0877"/>
    <w:rsid w:val="00DD2824"/>
    <w:rsid w:val="00DD2A1C"/>
    <w:rsid w:val="00DD3D9D"/>
    <w:rsid w:val="00DD426B"/>
    <w:rsid w:val="00DD4D7F"/>
    <w:rsid w:val="00DD60AB"/>
    <w:rsid w:val="00DD67D1"/>
    <w:rsid w:val="00DE268A"/>
    <w:rsid w:val="00DE2A12"/>
    <w:rsid w:val="00DE52AF"/>
    <w:rsid w:val="00DE7AFE"/>
    <w:rsid w:val="00DF0B6A"/>
    <w:rsid w:val="00DF143B"/>
    <w:rsid w:val="00DF4B4A"/>
    <w:rsid w:val="00DF753C"/>
    <w:rsid w:val="00E01B7D"/>
    <w:rsid w:val="00E03477"/>
    <w:rsid w:val="00E0358D"/>
    <w:rsid w:val="00E03D78"/>
    <w:rsid w:val="00E0522E"/>
    <w:rsid w:val="00E05B70"/>
    <w:rsid w:val="00E0723F"/>
    <w:rsid w:val="00E11BB1"/>
    <w:rsid w:val="00E13C87"/>
    <w:rsid w:val="00E13F3A"/>
    <w:rsid w:val="00E141B0"/>
    <w:rsid w:val="00E14A5C"/>
    <w:rsid w:val="00E1606C"/>
    <w:rsid w:val="00E21B43"/>
    <w:rsid w:val="00E2448D"/>
    <w:rsid w:val="00E25DBB"/>
    <w:rsid w:val="00E26B94"/>
    <w:rsid w:val="00E276A5"/>
    <w:rsid w:val="00E33654"/>
    <w:rsid w:val="00E343B0"/>
    <w:rsid w:val="00E349F6"/>
    <w:rsid w:val="00E35281"/>
    <w:rsid w:val="00E36177"/>
    <w:rsid w:val="00E362F0"/>
    <w:rsid w:val="00E375C5"/>
    <w:rsid w:val="00E376B1"/>
    <w:rsid w:val="00E403EE"/>
    <w:rsid w:val="00E41532"/>
    <w:rsid w:val="00E41F3B"/>
    <w:rsid w:val="00E42142"/>
    <w:rsid w:val="00E43655"/>
    <w:rsid w:val="00E43D9C"/>
    <w:rsid w:val="00E47338"/>
    <w:rsid w:val="00E47570"/>
    <w:rsid w:val="00E60830"/>
    <w:rsid w:val="00E62B68"/>
    <w:rsid w:val="00E6308D"/>
    <w:rsid w:val="00E713F8"/>
    <w:rsid w:val="00E7456E"/>
    <w:rsid w:val="00E75E16"/>
    <w:rsid w:val="00E800FB"/>
    <w:rsid w:val="00E8339E"/>
    <w:rsid w:val="00E83D80"/>
    <w:rsid w:val="00E85435"/>
    <w:rsid w:val="00E858C2"/>
    <w:rsid w:val="00E85B57"/>
    <w:rsid w:val="00E9207F"/>
    <w:rsid w:val="00E95ACF"/>
    <w:rsid w:val="00E95D5E"/>
    <w:rsid w:val="00E95F6B"/>
    <w:rsid w:val="00E97448"/>
    <w:rsid w:val="00EA485A"/>
    <w:rsid w:val="00EA4B16"/>
    <w:rsid w:val="00EA4CB6"/>
    <w:rsid w:val="00EA76BB"/>
    <w:rsid w:val="00EB00C7"/>
    <w:rsid w:val="00EB2395"/>
    <w:rsid w:val="00EB24B1"/>
    <w:rsid w:val="00EB3ACD"/>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1773"/>
    <w:rsid w:val="00F12E77"/>
    <w:rsid w:val="00F13583"/>
    <w:rsid w:val="00F17748"/>
    <w:rsid w:val="00F221AA"/>
    <w:rsid w:val="00F230DB"/>
    <w:rsid w:val="00F25113"/>
    <w:rsid w:val="00F254E1"/>
    <w:rsid w:val="00F25585"/>
    <w:rsid w:val="00F25F15"/>
    <w:rsid w:val="00F33632"/>
    <w:rsid w:val="00F34463"/>
    <w:rsid w:val="00F34D60"/>
    <w:rsid w:val="00F3576B"/>
    <w:rsid w:val="00F35D0A"/>
    <w:rsid w:val="00F35E27"/>
    <w:rsid w:val="00F362BF"/>
    <w:rsid w:val="00F374F1"/>
    <w:rsid w:val="00F42476"/>
    <w:rsid w:val="00F45007"/>
    <w:rsid w:val="00F4608F"/>
    <w:rsid w:val="00F46253"/>
    <w:rsid w:val="00F5132D"/>
    <w:rsid w:val="00F543ED"/>
    <w:rsid w:val="00F5691A"/>
    <w:rsid w:val="00F57050"/>
    <w:rsid w:val="00F645D2"/>
    <w:rsid w:val="00F65CDC"/>
    <w:rsid w:val="00F70787"/>
    <w:rsid w:val="00F711E4"/>
    <w:rsid w:val="00F7192B"/>
    <w:rsid w:val="00F71940"/>
    <w:rsid w:val="00F727E6"/>
    <w:rsid w:val="00F7451C"/>
    <w:rsid w:val="00F75363"/>
    <w:rsid w:val="00F801DE"/>
    <w:rsid w:val="00F80646"/>
    <w:rsid w:val="00F81C53"/>
    <w:rsid w:val="00F822AD"/>
    <w:rsid w:val="00F8258F"/>
    <w:rsid w:val="00F82733"/>
    <w:rsid w:val="00F83697"/>
    <w:rsid w:val="00F83F8F"/>
    <w:rsid w:val="00F83FEA"/>
    <w:rsid w:val="00F85F14"/>
    <w:rsid w:val="00F86074"/>
    <w:rsid w:val="00F878DD"/>
    <w:rsid w:val="00F90F92"/>
    <w:rsid w:val="00F91F84"/>
    <w:rsid w:val="00F923A8"/>
    <w:rsid w:val="00F95B9F"/>
    <w:rsid w:val="00F95E1E"/>
    <w:rsid w:val="00F95FB1"/>
    <w:rsid w:val="00F977F6"/>
    <w:rsid w:val="00F977FC"/>
    <w:rsid w:val="00FA17BD"/>
    <w:rsid w:val="00FA18BB"/>
    <w:rsid w:val="00FA1A59"/>
    <w:rsid w:val="00FA570F"/>
    <w:rsid w:val="00FA6263"/>
    <w:rsid w:val="00FA747B"/>
    <w:rsid w:val="00FB0B8E"/>
    <w:rsid w:val="00FB137F"/>
    <w:rsid w:val="00FB1D87"/>
    <w:rsid w:val="00FB3C36"/>
    <w:rsid w:val="00FB3D29"/>
    <w:rsid w:val="00FB3F88"/>
    <w:rsid w:val="00FB4738"/>
    <w:rsid w:val="00FB64D2"/>
    <w:rsid w:val="00FB722C"/>
    <w:rsid w:val="00FC02C7"/>
    <w:rsid w:val="00FC0512"/>
    <w:rsid w:val="00FC1125"/>
    <w:rsid w:val="00FC1A7F"/>
    <w:rsid w:val="00FC43A6"/>
    <w:rsid w:val="00FC4CA7"/>
    <w:rsid w:val="00FC5F67"/>
    <w:rsid w:val="00FC74D9"/>
    <w:rsid w:val="00FC7689"/>
    <w:rsid w:val="00FC7E72"/>
    <w:rsid w:val="00FD0F16"/>
    <w:rsid w:val="00FD1D46"/>
    <w:rsid w:val="00FD21DB"/>
    <w:rsid w:val="00FD296C"/>
    <w:rsid w:val="00FD3218"/>
    <w:rsid w:val="00FD4061"/>
    <w:rsid w:val="00FE1C3C"/>
    <w:rsid w:val="00FE1D3F"/>
    <w:rsid w:val="00FE38B0"/>
    <w:rsid w:val="00FE5031"/>
    <w:rsid w:val="00FE5915"/>
    <w:rsid w:val="00FE62C2"/>
    <w:rsid w:val="00FE659C"/>
    <w:rsid w:val="00FE6B58"/>
    <w:rsid w:val="00FF11F2"/>
    <w:rsid w:val="00FF1BBE"/>
    <w:rsid w:val="00FF2948"/>
    <w:rsid w:val="00FF600B"/>
    <w:rsid w:val="00FF6D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6373D1"/>
  <w15:docId w15:val="{BDC50551-23E1-4AB5-B71C-1F2DE1C9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qFormat="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131"/>
    <w:rPr>
      <w:rFonts w:ascii="Arial" w:eastAsiaTheme="minorEastAsia" w:hAnsi="Arial" w:cstheme="minorBidi"/>
      <w:szCs w:val="24"/>
      <w:lang w:val="en-GB" w:eastAsia="en-US"/>
    </w:rPr>
  </w:style>
  <w:style w:type="paragraph" w:styleId="Heading1">
    <w:name w:val="heading 1"/>
    <w:basedOn w:val="Normal"/>
    <w:next w:val="BodyText"/>
    <w:link w:val="Heading1Char"/>
    <w:qFormat/>
    <w:locked/>
    <w:rsid w:val="00080131"/>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080131"/>
    <w:pPr>
      <w:numPr>
        <w:ilvl w:val="1"/>
      </w:numPr>
      <w:spacing w:before="120"/>
      <w:jc w:val="both"/>
      <w:outlineLvl w:val="1"/>
    </w:pPr>
    <w:rPr>
      <w:rFonts w:eastAsia="MS Mincho" w:cs="Times New Roman"/>
      <w:caps w:val="0"/>
      <w:sz w:val="22"/>
      <w:szCs w:val="20"/>
    </w:rPr>
  </w:style>
  <w:style w:type="paragraph" w:styleId="Heading3">
    <w:name w:val="heading 3"/>
    <w:basedOn w:val="Normal"/>
    <w:next w:val="BodyText"/>
    <w:link w:val="Heading3Char"/>
    <w:qFormat/>
    <w:locked/>
    <w:rsid w:val="00080131"/>
    <w:pPr>
      <w:keepNext/>
      <w:numPr>
        <w:ilvl w:val="2"/>
        <w:numId w:val="10"/>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locked/>
    <w:rsid w:val="00080131"/>
    <w:pPr>
      <w:keepNext/>
      <w:numPr>
        <w:ilvl w:val="3"/>
        <w:numId w:val="10"/>
      </w:numPr>
      <w:spacing w:before="120" w:after="120"/>
      <w:outlineLvl w:val="3"/>
    </w:pPr>
    <w:rPr>
      <w:rFonts w:eastAsia="Calibri" w:cs="Calibri"/>
      <w:szCs w:val="20"/>
      <w:lang w:val="en-US" w:eastAsia="de-DE"/>
    </w:rPr>
  </w:style>
  <w:style w:type="paragraph" w:styleId="Heading5">
    <w:name w:val="heading 5"/>
    <w:basedOn w:val="Normal"/>
    <w:next w:val="Normal"/>
    <w:link w:val="Heading5Char"/>
    <w:locked/>
    <w:rsid w:val="00080131"/>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locked/>
    <w:rsid w:val="00080131"/>
    <w:pPr>
      <w:numPr>
        <w:ilvl w:val="5"/>
        <w:numId w:val="10"/>
      </w:numPr>
      <w:spacing w:before="240" w:after="60"/>
      <w:outlineLvl w:val="5"/>
    </w:pPr>
    <w:rPr>
      <w:rFonts w:asciiTheme="minorHAnsi" w:hAnsiTheme="minorHAnsi"/>
      <w:b/>
      <w:bCs/>
    </w:rPr>
  </w:style>
  <w:style w:type="paragraph" w:styleId="Heading7">
    <w:name w:val="heading 7"/>
    <w:basedOn w:val="Normal"/>
    <w:next w:val="Normal"/>
    <w:link w:val="Heading7Char"/>
    <w:semiHidden/>
    <w:unhideWhenUsed/>
    <w:qFormat/>
    <w:locked/>
    <w:rsid w:val="00080131"/>
    <w:pPr>
      <w:numPr>
        <w:ilvl w:val="6"/>
        <w:numId w:val="10"/>
      </w:numPr>
      <w:spacing w:before="240" w:after="60"/>
      <w:outlineLvl w:val="6"/>
    </w:pPr>
    <w:rPr>
      <w:rFonts w:asciiTheme="minorHAnsi" w:hAnsiTheme="minorHAnsi"/>
    </w:rPr>
  </w:style>
  <w:style w:type="paragraph" w:styleId="Heading8">
    <w:name w:val="heading 8"/>
    <w:basedOn w:val="Normal"/>
    <w:next w:val="Normal"/>
    <w:link w:val="Heading8Char"/>
    <w:semiHidden/>
    <w:unhideWhenUsed/>
    <w:qFormat/>
    <w:locked/>
    <w:rsid w:val="00080131"/>
    <w:pPr>
      <w:numPr>
        <w:ilvl w:val="7"/>
        <w:numId w:val="10"/>
      </w:numPr>
      <w:spacing w:before="240" w:after="60"/>
      <w:outlineLvl w:val="7"/>
    </w:pPr>
    <w:rPr>
      <w:rFonts w:asciiTheme="minorHAnsi" w:hAnsiTheme="minorHAnsi"/>
      <w:i/>
      <w:iCs/>
    </w:rPr>
  </w:style>
  <w:style w:type="paragraph" w:styleId="Heading9">
    <w:name w:val="heading 9"/>
    <w:basedOn w:val="Normal"/>
    <w:next w:val="Normal"/>
    <w:link w:val="Heading9Char"/>
    <w:semiHidden/>
    <w:unhideWhenUsed/>
    <w:qFormat/>
    <w:locked/>
    <w:rsid w:val="00080131"/>
    <w:pPr>
      <w:numPr>
        <w:ilvl w:val="8"/>
        <w:numId w:val="10"/>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locked/>
    <w:rsid w:val="00080131"/>
    <w:rPr>
      <w:rFonts w:ascii="Arial" w:eastAsia="MS Mincho" w:hAnsi="Arial"/>
      <w:b/>
      <w:kern w:val="28"/>
      <w:szCs w:val="20"/>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080131"/>
    <w:rPr>
      <w:rFonts w:ascii="Tahoma" w:eastAsia="Calibri" w:hAnsi="Tahoma" w:cs="Tahoma"/>
      <w:sz w:val="16"/>
      <w:szCs w:val="16"/>
    </w:rPr>
  </w:style>
  <w:style w:type="character" w:customStyle="1" w:styleId="BalloonTextChar">
    <w:name w:val="Balloon Text Char"/>
    <w:basedOn w:val="DefaultParagraphFont"/>
    <w:link w:val="BalloonText"/>
    <w:semiHidden/>
    <w:locked/>
    <w:rsid w:val="00080131"/>
    <w:rPr>
      <w:rFonts w:ascii="Tahoma" w:eastAsia="Calibri" w:hAnsi="Tahoma" w:cs="Tahoma"/>
      <w:sz w:val="16"/>
      <w:szCs w:val="16"/>
      <w:lang w:val="en-GB" w:eastAsia="en-GB"/>
    </w:rPr>
  </w:style>
  <w:style w:type="paragraph" w:customStyle="1" w:styleId="CM14">
    <w:name w:val="CM14"/>
    <w:basedOn w:val="Normal"/>
    <w:next w:val="Normal"/>
    <w:uiPriority w:val="99"/>
    <w:rsid w:val="00083290"/>
    <w:pPr>
      <w:widowControl w:val="0"/>
      <w:autoSpaceDE w:val="0"/>
      <w:autoSpaceDN w:val="0"/>
      <w:adjustRightInd w:val="0"/>
    </w:pPr>
    <w:rPr>
      <w:rFonts w:cs="Arial"/>
      <w:sz w:val="24"/>
    </w:rPr>
  </w:style>
  <w:style w:type="paragraph" w:customStyle="1" w:styleId="CM15">
    <w:name w:val="CM15"/>
    <w:basedOn w:val="Normal"/>
    <w:next w:val="Normal"/>
    <w:uiPriority w:val="99"/>
    <w:rsid w:val="00083290"/>
    <w:pPr>
      <w:widowControl w:val="0"/>
      <w:autoSpaceDE w:val="0"/>
      <w:autoSpaceDN w:val="0"/>
      <w:adjustRightInd w:val="0"/>
    </w:pPr>
    <w:rPr>
      <w:rFonts w:cs="Arial"/>
      <w:sz w:val="24"/>
    </w:rPr>
  </w:style>
  <w:style w:type="paragraph" w:customStyle="1" w:styleId="CM2">
    <w:name w:val="CM2"/>
    <w:basedOn w:val="Normal"/>
    <w:next w:val="Normal"/>
    <w:uiPriority w:val="99"/>
    <w:rsid w:val="00083290"/>
    <w:pPr>
      <w:widowControl w:val="0"/>
      <w:autoSpaceDE w:val="0"/>
      <w:autoSpaceDN w:val="0"/>
      <w:adjustRightInd w:val="0"/>
    </w:pPr>
    <w:rPr>
      <w:rFonts w:cs="Arial"/>
      <w:sz w:val="24"/>
    </w:rPr>
  </w:style>
  <w:style w:type="paragraph" w:customStyle="1" w:styleId="CM1">
    <w:name w:val="CM1"/>
    <w:basedOn w:val="Normal"/>
    <w:next w:val="Normal"/>
    <w:uiPriority w:val="99"/>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val="en-GB" w:eastAsia="en-GB"/>
    </w:rPr>
  </w:style>
  <w:style w:type="paragraph" w:customStyle="1" w:styleId="CM6">
    <w:name w:val="CM6"/>
    <w:basedOn w:val="Default"/>
    <w:next w:val="Default"/>
    <w:uiPriority w:val="99"/>
    <w:rsid w:val="002D3275"/>
    <w:pPr>
      <w:spacing w:line="273" w:lineRule="atLeast"/>
    </w:pPr>
    <w:rPr>
      <w:color w:val="auto"/>
    </w:rPr>
  </w:style>
  <w:style w:type="paragraph" w:styleId="ListParagraph">
    <w:name w:val="List Paragraph"/>
    <w:basedOn w:val="Normal"/>
    <w:uiPriority w:val="99"/>
    <w:rsid w:val="005E4A4C"/>
    <w:pPr>
      <w:ind w:left="720"/>
      <w:contextualSpacing/>
    </w:pPr>
  </w:style>
  <w:style w:type="paragraph" w:styleId="NoSpacing">
    <w:name w:val="No Spacing"/>
    <w:uiPriority w:val="99"/>
    <w:rsid w:val="009A4B55"/>
    <w:rPr>
      <w:lang w:val="en-GB" w:eastAsia="en-GB"/>
    </w:rPr>
  </w:style>
  <w:style w:type="paragraph" w:styleId="Header">
    <w:name w:val="header"/>
    <w:basedOn w:val="Normal"/>
    <w:link w:val="HeaderChar"/>
    <w:rsid w:val="00080131"/>
    <w:pPr>
      <w:tabs>
        <w:tab w:val="center" w:pos="4820"/>
        <w:tab w:val="right" w:pos="9639"/>
      </w:tabs>
    </w:pPr>
    <w:rPr>
      <w:rFonts w:eastAsia="Calibri" w:cs="Calibri"/>
      <w:sz w:val="20"/>
    </w:rPr>
  </w:style>
  <w:style w:type="character" w:customStyle="1" w:styleId="HeaderChar">
    <w:name w:val="Header Char"/>
    <w:basedOn w:val="DefaultParagraphFont"/>
    <w:link w:val="Header"/>
    <w:locked/>
    <w:rsid w:val="00080131"/>
    <w:rPr>
      <w:rFonts w:ascii="Arial" w:eastAsia="Calibri" w:hAnsi="Arial" w:cs="Calibri"/>
      <w:sz w:val="20"/>
      <w:szCs w:val="24"/>
      <w:lang w:val="en-GB" w:eastAsia="en-US"/>
    </w:rPr>
  </w:style>
  <w:style w:type="paragraph" w:styleId="Footer">
    <w:name w:val="footer"/>
    <w:basedOn w:val="Normal"/>
    <w:link w:val="FooterChar"/>
    <w:rsid w:val="00080131"/>
    <w:pPr>
      <w:tabs>
        <w:tab w:val="center" w:pos="4820"/>
        <w:tab w:val="right" w:pos="9639"/>
      </w:tabs>
    </w:pPr>
    <w:rPr>
      <w:rFonts w:eastAsia="Calibri" w:cs="Calibri"/>
    </w:rPr>
  </w:style>
  <w:style w:type="character" w:customStyle="1" w:styleId="FooterChar">
    <w:name w:val="Footer Char"/>
    <w:basedOn w:val="DefaultParagraphFont"/>
    <w:link w:val="Footer"/>
    <w:locked/>
    <w:rsid w:val="00080131"/>
    <w:rPr>
      <w:rFonts w:ascii="Arial" w:eastAsia="Calibri" w:hAnsi="Arial" w:cs="Calibri"/>
      <w:lang w:val="en-GB" w:eastAsia="en-GB"/>
    </w:rPr>
  </w:style>
  <w:style w:type="paragraph" w:styleId="BodyTextIndent">
    <w:name w:val="Body Text Indent"/>
    <w:basedOn w:val="Normal"/>
    <w:link w:val="BodyTextIndentChar"/>
    <w:rsid w:val="00080131"/>
    <w:pPr>
      <w:spacing w:after="120"/>
      <w:ind w:left="567"/>
    </w:pPr>
    <w:rPr>
      <w:rFonts w:eastAsia="Calibri" w:cs="Calibri"/>
    </w:rPr>
  </w:style>
  <w:style w:type="character" w:customStyle="1" w:styleId="BodyTextIndentChar">
    <w:name w:val="Body Text Indent Char"/>
    <w:basedOn w:val="DefaultParagraphFont"/>
    <w:link w:val="BodyTextIndent"/>
    <w:locked/>
    <w:rsid w:val="00080131"/>
    <w:rPr>
      <w:rFonts w:ascii="Arial" w:eastAsia="Calibri" w:hAnsi="Arial" w:cs="Calibri"/>
      <w:lang w:val="en-GB" w:eastAsia="en-GB"/>
    </w:rPr>
  </w:style>
  <w:style w:type="paragraph" w:styleId="BodyTextIndent2">
    <w:name w:val="Body Text Indent 2"/>
    <w:basedOn w:val="Normal"/>
    <w:link w:val="BodyTextIndent2Char"/>
    <w:rsid w:val="00080131"/>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locked/>
    <w:rsid w:val="00080131"/>
    <w:rPr>
      <w:rFonts w:ascii="Arial" w:eastAsia="Calibri" w:hAnsi="Arial" w:cs="Calibri"/>
      <w:lang w:val="en-GB" w:eastAsia="de-DE"/>
    </w:rPr>
  </w:style>
  <w:style w:type="paragraph" w:styleId="BodyTextIndent3">
    <w:name w:val="Body Text Indent 3"/>
    <w:basedOn w:val="Normal"/>
    <w:link w:val="BodyTextIndent3Char"/>
    <w:uiPriority w:val="99"/>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basedOn w:val="DefaultParagraphFont"/>
    <w:link w:val="BodyTextIndent3"/>
    <w:uiPriority w:val="99"/>
    <w:locked/>
    <w:rsid w:val="00314708"/>
    <w:rPr>
      <w:rFonts w:ascii="Times New Roman" w:hAnsi="Times New Roman" w:cs="Times New Roman"/>
      <w:sz w:val="20"/>
      <w:szCs w:val="20"/>
    </w:rPr>
  </w:style>
  <w:style w:type="paragraph" w:styleId="Title">
    <w:name w:val="Title"/>
    <w:basedOn w:val="Normal"/>
    <w:link w:val="TitleChar"/>
    <w:qFormat/>
    <w:rsid w:val="00441E83"/>
    <w:pPr>
      <w:spacing w:before="360" w:after="240"/>
      <w:jc w:val="center"/>
      <w:outlineLvl w:val="0"/>
    </w:pPr>
    <w:rPr>
      <w:rFonts w:eastAsia="Calibri" w:cs="Arial"/>
      <w:b/>
      <w:bCs/>
      <w:kern w:val="28"/>
      <w:sz w:val="32"/>
      <w:szCs w:val="32"/>
      <w:lang w:eastAsia="en-GB"/>
    </w:rPr>
  </w:style>
  <w:style w:type="character" w:customStyle="1" w:styleId="TitleChar">
    <w:name w:val="Title Char"/>
    <w:basedOn w:val="DefaultParagraphFont"/>
    <w:link w:val="Title"/>
    <w:locked/>
    <w:rsid w:val="00441E83"/>
    <w:rPr>
      <w:rFonts w:ascii="Arial" w:eastAsia="Calibri" w:hAnsi="Arial" w:cs="Arial"/>
      <w:b/>
      <w:bCs/>
      <w:kern w:val="28"/>
      <w:sz w:val="32"/>
      <w:szCs w:val="32"/>
      <w:lang w:val="en-GB" w:eastAsia="en-GB"/>
    </w:rPr>
  </w:style>
  <w:style w:type="paragraph" w:styleId="BodyText">
    <w:name w:val="Body Text"/>
    <w:basedOn w:val="Normal"/>
    <w:link w:val="BodyTextChar"/>
    <w:qFormat/>
    <w:rsid w:val="00080131"/>
    <w:pPr>
      <w:spacing w:after="120"/>
      <w:jc w:val="both"/>
    </w:pPr>
    <w:rPr>
      <w:rFonts w:eastAsia="Calibri" w:cs="Calibri"/>
    </w:rPr>
  </w:style>
  <w:style w:type="character" w:customStyle="1" w:styleId="BodyTextChar">
    <w:name w:val="Body Text Char"/>
    <w:basedOn w:val="DefaultParagraphFont"/>
    <w:link w:val="BodyText"/>
    <w:locked/>
    <w:rsid w:val="00080131"/>
    <w:rPr>
      <w:rFonts w:ascii="Arial" w:eastAsia="Calibri" w:hAnsi="Arial" w:cs="Calibri"/>
      <w:lang w:val="en-GB" w:eastAsia="en-GB"/>
    </w:rPr>
  </w:style>
  <w:style w:type="character" w:styleId="FootnoteReference">
    <w:name w:val="footnote reference"/>
    <w:rsid w:val="00080131"/>
    <w:rPr>
      <w:rFonts w:ascii="Arial" w:hAnsi="Arial"/>
      <w:sz w:val="16"/>
    </w:rPr>
  </w:style>
  <w:style w:type="paragraph" w:styleId="FootnoteText">
    <w:name w:val="footnote text"/>
    <w:basedOn w:val="Normal"/>
    <w:link w:val="FootnoteTextChar"/>
    <w:rsid w:val="00080131"/>
    <w:rPr>
      <w:rFonts w:eastAsia="Calibri" w:cs="Calibri"/>
      <w:sz w:val="20"/>
      <w:szCs w:val="20"/>
    </w:rPr>
  </w:style>
  <w:style w:type="character" w:customStyle="1" w:styleId="FootnoteTextChar">
    <w:name w:val="Footnote Text Char"/>
    <w:basedOn w:val="DefaultParagraphFont"/>
    <w:link w:val="FootnoteText"/>
    <w:locked/>
    <w:rsid w:val="00080131"/>
    <w:rPr>
      <w:rFonts w:ascii="Arial" w:eastAsia="Calibri" w:hAnsi="Arial" w:cs="Calibri"/>
      <w:sz w:val="20"/>
      <w:szCs w:val="20"/>
      <w:lang w:val="en-GB" w:eastAsia="en-GB"/>
    </w:rPr>
  </w:style>
  <w:style w:type="character" w:styleId="Hyperlink">
    <w:name w:val="Hyperlink"/>
    <w:basedOn w:val="DefaultParagraphFont"/>
    <w:uiPriority w:val="99"/>
    <w:rsid w:val="00FA1A59"/>
    <w:rPr>
      <w:rFonts w:cs="Times New Roman"/>
      <w:color w:val="0000FF"/>
      <w:u w:val="single"/>
    </w:rPr>
  </w:style>
  <w:style w:type="character" w:customStyle="1" w:styleId="Heading1Char">
    <w:name w:val="Heading 1 Char"/>
    <w:basedOn w:val="DefaultParagraphFont"/>
    <w:link w:val="Heading1"/>
    <w:rsid w:val="00080131"/>
    <w:rPr>
      <w:rFonts w:ascii="Arial" w:eastAsia="Calibri" w:hAnsi="Arial" w:cs="Calibri"/>
      <w:b/>
      <w:caps/>
      <w:kern w:val="28"/>
      <w:sz w:val="24"/>
      <w:szCs w:val="24"/>
      <w:lang w:val="en-GB" w:eastAsia="de-DE"/>
    </w:rPr>
  </w:style>
  <w:style w:type="paragraph" w:styleId="TOC1">
    <w:name w:val="toc 1"/>
    <w:basedOn w:val="Normal"/>
    <w:next w:val="Normal"/>
    <w:uiPriority w:val="39"/>
    <w:locked/>
    <w:rsid w:val="006C3CB5"/>
    <w:pPr>
      <w:tabs>
        <w:tab w:val="left" w:pos="567"/>
        <w:tab w:val="right" w:pos="9639"/>
      </w:tabs>
      <w:spacing w:before="120"/>
      <w:ind w:left="567" w:right="284" w:hanging="567"/>
    </w:pPr>
    <w:rPr>
      <w:noProof/>
      <w:szCs w:val="22"/>
      <w:lang w:eastAsia="en-GB"/>
    </w:rPr>
  </w:style>
  <w:style w:type="paragraph" w:styleId="TOC2">
    <w:name w:val="toc 2"/>
    <w:basedOn w:val="Normal"/>
    <w:next w:val="Normal"/>
    <w:uiPriority w:val="39"/>
    <w:locked/>
    <w:rsid w:val="00080131"/>
    <w:pPr>
      <w:tabs>
        <w:tab w:val="left" w:pos="1418"/>
        <w:tab w:val="right" w:pos="9639"/>
      </w:tabs>
      <w:spacing w:before="120"/>
      <w:ind w:left="1418" w:right="284" w:hanging="851"/>
    </w:pPr>
    <w:rPr>
      <w:rFonts w:eastAsia="Times New Roman" w:cs="Times New Roman"/>
      <w:bCs/>
      <w:szCs w:val="26"/>
    </w:rPr>
  </w:style>
  <w:style w:type="character" w:customStyle="1" w:styleId="Heading3Char">
    <w:name w:val="Heading 3 Char"/>
    <w:basedOn w:val="DefaultParagraphFont"/>
    <w:link w:val="Heading3"/>
    <w:rsid w:val="00080131"/>
    <w:rPr>
      <w:rFonts w:ascii="Arial" w:eastAsia="Calibri" w:hAnsi="Arial" w:cs="Calibri"/>
      <w:szCs w:val="20"/>
      <w:lang w:val="en-GB" w:eastAsia="de-DE"/>
    </w:rPr>
  </w:style>
  <w:style w:type="paragraph" w:customStyle="1" w:styleId="Lesson">
    <w:name w:val="Lesson"/>
    <w:basedOn w:val="Normal"/>
    <w:qFormat/>
    <w:rsid w:val="000B7B92"/>
    <w:pPr>
      <w:tabs>
        <w:tab w:val="left" w:pos="1134"/>
      </w:tabs>
      <w:spacing w:before="120" w:after="120"/>
      <w:ind w:left="1134" w:hanging="1134"/>
    </w:pPr>
    <w:rPr>
      <w:rFonts w:cs="Arial"/>
      <w:u w:val="single"/>
    </w:rPr>
  </w:style>
  <w:style w:type="character" w:customStyle="1" w:styleId="Heading4Char">
    <w:name w:val="Heading 4 Char"/>
    <w:basedOn w:val="DefaultParagraphFont"/>
    <w:link w:val="Heading4"/>
    <w:rsid w:val="00080131"/>
    <w:rPr>
      <w:rFonts w:ascii="Arial" w:eastAsia="Calibri" w:hAnsi="Arial" w:cs="Calibri"/>
      <w:szCs w:val="20"/>
      <w:lang w:val="en-US" w:eastAsia="de-DE"/>
    </w:rPr>
  </w:style>
  <w:style w:type="character" w:styleId="IntenseEmphasis">
    <w:name w:val="Intense Emphasis"/>
    <w:basedOn w:val="DefaultParagraphFont"/>
    <w:uiPriority w:val="21"/>
    <w:rsid w:val="00080131"/>
    <w:rPr>
      <w:b/>
      <w:bCs/>
      <w:i/>
      <w:iCs/>
      <w:color w:val="4F81BD" w:themeColor="accent1"/>
    </w:rPr>
  </w:style>
  <w:style w:type="paragraph" w:customStyle="1" w:styleId="Annex">
    <w:name w:val="Annex"/>
    <w:basedOn w:val="Heading1"/>
    <w:next w:val="Normal"/>
    <w:autoRedefine/>
    <w:rsid w:val="00080131"/>
    <w:pPr>
      <w:numPr>
        <w:numId w:val="1"/>
      </w:numPr>
      <w:jc w:val="both"/>
    </w:pPr>
    <w:rPr>
      <w:snapToGrid w:val="0"/>
      <w:szCs w:val="22"/>
    </w:rPr>
  </w:style>
  <w:style w:type="paragraph" w:customStyle="1" w:styleId="AnnexFigure">
    <w:name w:val="Annex Figure"/>
    <w:basedOn w:val="Normal"/>
    <w:next w:val="Normal"/>
    <w:rsid w:val="00080131"/>
    <w:pPr>
      <w:numPr>
        <w:numId w:val="2"/>
      </w:numPr>
      <w:spacing w:before="120" w:after="120"/>
      <w:jc w:val="center"/>
    </w:pPr>
    <w:rPr>
      <w:rFonts w:eastAsia="Calibri" w:cs="Calibri"/>
      <w:i/>
    </w:rPr>
  </w:style>
  <w:style w:type="paragraph" w:customStyle="1" w:styleId="AnnexHead1">
    <w:name w:val="Annex Head 1"/>
    <w:basedOn w:val="Normal"/>
    <w:next w:val="Normal"/>
    <w:rsid w:val="00080131"/>
    <w:pPr>
      <w:numPr>
        <w:numId w:val="3"/>
      </w:numPr>
    </w:pPr>
    <w:rPr>
      <w:rFonts w:eastAsia="Calibri" w:cs="Calibri"/>
      <w:b/>
      <w:caps/>
      <w:sz w:val="28"/>
    </w:rPr>
  </w:style>
  <w:style w:type="paragraph" w:customStyle="1" w:styleId="AnnexHead2">
    <w:name w:val="Annex Head 2"/>
    <w:basedOn w:val="Normal"/>
    <w:next w:val="Normal"/>
    <w:rsid w:val="00080131"/>
    <w:pPr>
      <w:numPr>
        <w:ilvl w:val="1"/>
        <w:numId w:val="3"/>
      </w:numPr>
    </w:pPr>
    <w:rPr>
      <w:rFonts w:eastAsia="Calibri" w:cs="Calibri"/>
      <w:b/>
    </w:rPr>
  </w:style>
  <w:style w:type="paragraph" w:customStyle="1" w:styleId="AnnexHead3">
    <w:name w:val="Annex Head 3"/>
    <w:basedOn w:val="Normal"/>
    <w:next w:val="Normal"/>
    <w:rsid w:val="00080131"/>
    <w:pPr>
      <w:numPr>
        <w:ilvl w:val="2"/>
        <w:numId w:val="3"/>
      </w:numPr>
    </w:pPr>
    <w:rPr>
      <w:rFonts w:eastAsia="Calibri" w:cs="Calibri"/>
      <w:b/>
    </w:rPr>
  </w:style>
  <w:style w:type="paragraph" w:customStyle="1" w:styleId="AnnexHead4">
    <w:name w:val="Annex Head 4"/>
    <w:basedOn w:val="Normal"/>
    <w:next w:val="Normal"/>
    <w:rsid w:val="00080131"/>
    <w:pPr>
      <w:numPr>
        <w:ilvl w:val="3"/>
        <w:numId w:val="3"/>
      </w:numPr>
    </w:pPr>
    <w:rPr>
      <w:rFonts w:eastAsia="Calibri" w:cs="Calibri"/>
    </w:rPr>
  </w:style>
  <w:style w:type="paragraph" w:customStyle="1" w:styleId="AnnexHeading1">
    <w:name w:val="Annex Heading 1"/>
    <w:basedOn w:val="Normal"/>
    <w:next w:val="BodyText"/>
    <w:rsid w:val="00080131"/>
    <w:pPr>
      <w:numPr>
        <w:numId w:val="4"/>
      </w:numPr>
      <w:spacing w:before="120" w:after="120"/>
    </w:pPr>
    <w:rPr>
      <w:rFonts w:eastAsia="Calibri" w:cs="Arial"/>
      <w:b/>
      <w:caps/>
      <w:sz w:val="24"/>
    </w:rPr>
  </w:style>
  <w:style w:type="paragraph" w:customStyle="1" w:styleId="AnnexHeading2">
    <w:name w:val="Annex Heading 2"/>
    <w:basedOn w:val="Normal"/>
    <w:next w:val="BodyText"/>
    <w:rsid w:val="00080131"/>
    <w:pPr>
      <w:numPr>
        <w:ilvl w:val="1"/>
        <w:numId w:val="4"/>
      </w:numPr>
      <w:spacing w:before="120" w:after="120"/>
    </w:pPr>
    <w:rPr>
      <w:rFonts w:eastAsia="Calibri" w:cs="Arial"/>
      <w:b/>
    </w:rPr>
  </w:style>
  <w:style w:type="paragraph" w:customStyle="1" w:styleId="AnnexHeading3">
    <w:name w:val="Annex Heading 3"/>
    <w:basedOn w:val="Normal"/>
    <w:next w:val="Normal"/>
    <w:rsid w:val="00080131"/>
    <w:pPr>
      <w:numPr>
        <w:ilvl w:val="2"/>
        <w:numId w:val="4"/>
      </w:numPr>
      <w:spacing w:before="120" w:after="120"/>
    </w:pPr>
    <w:rPr>
      <w:rFonts w:eastAsia="Calibri" w:cs="Arial"/>
    </w:rPr>
  </w:style>
  <w:style w:type="paragraph" w:customStyle="1" w:styleId="AnnexHeading4">
    <w:name w:val="Annex Heading 4"/>
    <w:basedOn w:val="Normal"/>
    <w:next w:val="BodyText"/>
    <w:rsid w:val="00080131"/>
    <w:pPr>
      <w:numPr>
        <w:ilvl w:val="3"/>
        <w:numId w:val="4"/>
      </w:numPr>
      <w:spacing w:before="120" w:after="120"/>
    </w:pPr>
    <w:rPr>
      <w:rFonts w:eastAsia="Calibri" w:cs="Arial"/>
    </w:rPr>
  </w:style>
  <w:style w:type="paragraph" w:customStyle="1" w:styleId="AnnexTable">
    <w:name w:val="Annex Table"/>
    <w:basedOn w:val="Normal"/>
    <w:next w:val="Normal"/>
    <w:rsid w:val="00080131"/>
    <w:pPr>
      <w:numPr>
        <w:numId w:val="5"/>
      </w:numPr>
      <w:tabs>
        <w:tab w:val="left" w:pos="1418"/>
      </w:tabs>
      <w:spacing w:before="120" w:after="120"/>
      <w:jc w:val="center"/>
    </w:pPr>
    <w:rPr>
      <w:rFonts w:eastAsia="Calibri" w:cs="Calibri"/>
      <w:i/>
    </w:rPr>
  </w:style>
  <w:style w:type="paragraph" w:customStyle="1" w:styleId="Appendix">
    <w:name w:val="Appendix"/>
    <w:basedOn w:val="Normal"/>
    <w:next w:val="Normal"/>
    <w:rsid w:val="00080131"/>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080131"/>
    <w:pPr>
      <w:numPr>
        <w:numId w:val="7"/>
      </w:numPr>
      <w:spacing w:before="120" w:after="120"/>
    </w:pPr>
    <w:rPr>
      <w:rFonts w:eastAsia="Calibri" w:cs="Arial"/>
      <w:b/>
      <w:caps/>
      <w:sz w:val="24"/>
    </w:rPr>
  </w:style>
  <w:style w:type="paragraph" w:customStyle="1" w:styleId="AppendixHeading2">
    <w:name w:val="Appendix Heading 2"/>
    <w:basedOn w:val="Normal"/>
    <w:next w:val="BodyText"/>
    <w:rsid w:val="00080131"/>
    <w:pPr>
      <w:numPr>
        <w:ilvl w:val="1"/>
        <w:numId w:val="7"/>
      </w:numPr>
      <w:spacing w:before="120" w:after="120"/>
    </w:pPr>
    <w:rPr>
      <w:rFonts w:eastAsia="Calibri" w:cs="Arial"/>
      <w:b/>
    </w:rPr>
  </w:style>
  <w:style w:type="paragraph" w:customStyle="1" w:styleId="AppendixHeading3">
    <w:name w:val="Appendix Heading 3"/>
    <w:basedOn w:val="Normal"/>
    <w:next w:val="Normal"/>
    <w:rsid w:val="00080131"/>
    <w:pPr>
      <w:numPr>
        <w:ilvl w:val="2"/>
        <w:numId w:val="7"/>
      </w:numPr>
      <w:spacing w:before="120" w:after="120"/>
    </w:pPr>
    <w:rPr>
      <w:rFonts w:eastAsia="Calibri" w:cs="Arial"/>
    </w:rPr>
  </w:style>
  <w:style w:type="paragraph" w:customStyle="1" w:styleId="AppendixHeading4">
    <w:name w:val="Appendix Heading 4"/>
    <w:basedOn w:val="Normal"/>
    <w:next w:val="BodyText"/>
    <w:rsid w:val="00080131"/>
    <w:pPr>
      <w:numPr>
        <w:ilvl w:val="3"/>
        <w:numId w:val="7"/>
      </w:numPr>
      <w:spacing w:before="120" w:after="120"/>
    </w:pPr>
    <w:rPr>
      <w:rFonts w:eastAsia="Calibri" w:cs="Arial"/>
    </w:rPr>
  </w:style>
  <w:style w:type="paragraph" w:styleId="BodyText2">
    <w:name w:val="Body Text 2"/>
    <w:basedOn w:val="Normal"/>
    <w:link w:val="BodyText2Char"/>
    <w:unhideWhenUsed/>
    <w:rsid w:val="00080131"/>
    <w:pPr>
      <w:spacing w:line="480" w:lineRule="auto"/>
    </w:pPr>
    <w:rPr>
      <w:rFonts w:eastAsia="Calibri" w:cs="Calibri"/>
    </w:rPr>
  </w:style>
  <w:style w:type="character" w:customStyle="1" w:styleId="BodyText2Char">
    <w:name w:val="Body Text 2 Char"/>
    <w:basedOn w:val="DefaultParagraphFont"/>
    <w:link w:val="BodyText2"/>
    <w:rsid w:val="00080131"/>
    <w:rPr>
      <w:rFonts w:ascii="Arial" w:eastAsia="Calibri" w:hAnsi="Arial" w:cs="Calibri"/>
      <w:lang w:val="en-GB" w:eastAsia="en-GB"/>
    </w:rPr>
  </w:style>
  <w:style w:type="character" w:styleId="BookTitle">
    <w:name w:val="Book Title"/>
    <w:basedOn w:val="DefaultParagraphFont"/>
    <w:uiPriority w:val="33"/>
    <w:rsid w:val="00080131"/>
    <w:rPr>
      <w:b/>
      <w:bCs/>
      <w:smallCaps/>
      <w:spacing w:val="5"/>
    </w:rPr>
  </w:style>
  <w:style w:type="paragraph" w:customStyle="1" w:styleId="Bullet1">
    <w:name w:val="Bullet 1"/>
    <w:basedOn w:val="Normal"/>
    <w:qFormat/>
    <w:rsid w:val="00080131"/>
    <w:pPr>
      <w:numPr>
        <w:numId w:val="8"/>
      </w:numPr>
      <w:spacing w:after="120"/>
      <w:jc w:val="both"/>
      <w:outlineLvl w:val="0"/>
    </w:pPr>
    <w:rPr>
      <w:rFonts w:eastAsia="Calibri" w:cs="Arial"/>
    </w:rPr>
  </w:style>
  <w:style w:type="paragraph" w:customStyle="1" w:styleId="Bullet1text">
    <w:name w:val="Bullet 1 text"/>
    <w:basedOn w:val="Normal"/>
    <w:rsid w:val="00080131"/>
    <w:pPr>
      <w:suppressAutoHyphens/>
      <w:spacing w:after="120"/>
      <w:ind w:left="1134"/>
      <w:jc w:val="both"/>
    </w:pPr>
    <w:rPr>
      <w:rFonts w:eastAsia="Calibri" w:cs="Arial"/>
      <w:lang w:val="fr-FR"/>
    </w:rPr>
  </w:style>
  <w:style w:type="paragraph" w:customStyle="1" w:styleId="Bullet2">
    <w:name w:val="Bullet 2"/>
    <w:basedOn w:val="Normal"/>
    <w:qFormat/>
    <w:rsid w:val="00080131"/>
    <w:pPr>
      <w:numPr>
        <w:ilvl w:val="1"/>
        <w:numId w:val="8"/>
      </w:numPr>
      <w:spacing w:after="120"/>
      <w:jc w:val="both"/>
    </w:pPr>
    <w:rPr>
      <w:rFonts w:eastAsia="Calibri" w:cs="Arial"/>
    </w:rPr>
  </w:style>
  <w:style w:type="paragraph" w:customStyle="1" w:styleId="Bullet2text">
    <w:name w:val="Bullet 2 text"/>
    <w:basedOn w:val="Normal"/>
    <w:rsid w:val="00080131"/>
    <w:pPr>
      <w:suppressAutoHyphens/>
      <w:spacing w:after="120"/>
      <w:ind w:left="1701"/>
      <w:jc w:val="both"/>
    </w:pPr>
    <w:rPr>
      <w:rFonts w:eastAsia="Calibri" w:cs="Arial"/>
    </w:rPr>
  </w:style>
  <w:style w:type="paragraph" w:customStyle="1" w:styleId="Bullet3">
    <w:name w:val="Bullet 3"/>
    <w:basedOn w:val="Normal"/>
    <w:rsid w:val="00080131"/>
    <w:pPr>
      <w:numPr>
        <w:ilvl w:val="2"/>
        <w:numId w:val="8"/>
      </w:numPr>
      <w:spacing w:after="60"/>
      <w:jc w:val="both"/>
    </w:pPr>
    <w:rPr>
      <w:rFonts w:eastAsia="Calibri" w:cs="Arial"/>
      <w:sz w:val="20"/>
    </w:rPr>
  </w:style>
  <w:style w:type="paragraph" w:customStyle="1" w:styleId="Bullet3text">
    <w:name w:val="Bullet 3 text"/>
    <w:basedOn w:val="Normal"/>
    <w:rsid w:val="00080131"/>
    <w:pPr>
      <w:suppressAutoHyphens/>
      <w:spacing w:after="60"/>
      <w:ind w:left="2268"/>
    </w:pPr>
    <w:rPr>
      <w:rFonts w:eastAsia="Calibri" w:cs="Arial"/>
      <w:sz w:val="20"/>
    </w:rPr>
  </w:style>
  <w:style w:type="paragraph" w:customStyle="1" w:styleId="Figure">
    <w:name w:val="Figure_#"/>
    <w:basedOn w:val="Normal"/>
    <w:next w:val="Normal"/>
    <w:rsid w:val="00080131"/>
    <w:pPr>
      <w:numPr>
        <w:numId w:val="9"/>
      </w:numPr>
      <w:spacing w:before="120" w:after="120"/>
      <w:jc w:val="center"/>
    </w:pPr>
    <w:rPr>
      <w:rFonts w:eastAsia="Calibri" w:cs="Calibri"/>
      <w:i/>
      <w:szCs w:val="20"/>
    </w:rPr>
  </w:style>
  <w:style w:type="character" w:customStyle="1" w:styleId="Heading5Char">
    <w:name w:val="Heading 5 Char"/>
    <w:basedOn w:val="DefaultParagraphFont"/>
    <w:link w:val="Heading5"/>
    <w:rsid w:val="00080131"/>
    <w:rPr>
      <w:rFonts w:ascii="Arial" w:eastAsia="Calibri" w:hAnsi="Arial" w:cs="Calibri"/>
      <w:szCs w:val="20"/>
      <w:lang w:val="de-DE" w:eastAsia="de-DE"/>
    </w:rPr>
  </w:style>
  <w:style w:type="character" w:customStyle="1" w:styleId="Heading6Char">
    <w:name w:val="Heading 6 Char"/>
    <w:basedOn w:val="DefaultParagraphFont"/>
    <w:link w:val="Heading6"/>
    <w:semiHidden/>
    <w:rsid w:val="00080131"/>
    <w:rPr>
      <w:rFonts w:asciiTheme="minorHAnsi" w:eastAsiaTheme="minorEastAsia" w:hAnsiTheme="minorHAnsi" w:cstheme="minorBidi"/>
      <w:b/>
      <w:bCs/>
      <w:szCs w:val="24"/>
      <w:lang w:val="en-GB" w:eastAsia="en-US"/>
    </w:rPr>
  </w:style>
  <w:style w:type="character" w:customStyle="1" w:styleId="Heading7Char">
    <w:name w:val="Heading 7 Char"/>
    <w:basedOn w:val="DefaultParagraphFont"/>
    <w:link w:val="Heading7"/>
    <w:semiHidden/>
    <w:rsid w:val="00080131"/>
    <w:rPr>
      <w:rFonts w:asciiTheme="minorHAnsi" w:eastAsiaTheme="minorEastAsia" w:hAnsiTheme="minorHAnsi" w:cstheme="minorBidi"/>
      <w:szCs w:val="24"/>
      <w:lang w:val="en-GB" w:eastAsia="en-US"/>
    </w:rPr>
  </w:style>
  <w:style w:type="character" w:customStyle="1" w:styleId="Heading8Char">
    <w:name w:val="Heading 8 Char"/>
    <w:basedOn w:val="DefaultParagraphFont"/>
    <w:link w:val="Heading8"/>
    <w:semiHidden/>
    <w:rsid w:val="00080131"/>
    <w:rPr>
      <w:rFonts w:asciiTheme="minorHAnsi" w:eastAsiaTheme="minorEastAsia" w:hAnsiTheme="minorHAnsi" w:cstheme="minorBidi"/>
      <w:i/>
      <w:iCs/>
      <w:szCs w:val="24"/>
      <w:lang w:val="en-GB" w:eastAsia="en-US"/>
    </w:rPr>
  </w:style>
  <w:style w:type="character" w:customStyle="1" w:styleId="Heading9Char">
    <w:name w:val="Heading 9 Char"/>
    <w:basedOn w:val="DefaultParagraphFont"/>
    <w:link w:val="Heading9"/>
    <w:semiHidden/>
    <w:rsid w:val="00080131"/>
    <w:rPr>
      <w:rFonts w:asciiTheme="majorHAnsi" w:eastAsiaTheme="majorEastAsia" w:hAnsiTheme="majorHAnsi" w:cstheme="majorBidi"/>
      <w:szCs w:val="24"/>
      <w:lang w:val="en-GB" w:eastAsia="en-US"/>
    </w:rPr>
  </w:style>
  <w:style w:type="paragraph" w:customStyle="1" w:styleId="List1">
    <w:name w:val="List 1"/>
    <w:basedOn w:val="Normal"/>
    <w:qFormat/>
    <w:rsid w:val="00080131"/>
    <w:pPr>
      <w:numPr>
        <w:numId w:val="41"/>
      </w:numPr>
      <w:spacing w:after="120"/>
      <w:jc w:val="both"/>
    </w:pPr>
    <w:rPr>
      <w:rFonts w:eastAsia="MS Mincho" w:cs="Calibri"/>
      <w:lang w:eastAsia="ja-JP"/>
    </w:rPr>
  </w:style>
  <w:style w:type="paragraph" w:customStyle="1" w:styleId="List1indent1">
    <w:name w:val="List 1 indent 1"/>
    <w:basedOn w:val="Normal"/>
    <w:qFormat/>
    <w:rsid w:val="00080131"/>
    <w:pPr>
      <w:numPr>
        <w:ilvl w:val="1"/>
        <w:numId w:val="41"/>
      </w:numPr>
      <w:spacing w:after="120"/>
      <w:jc w:val="both"/>
    </w:pPr>
    <w:rPr>
      <w:rFonts w:eastAsia="Calibri" w:cs="Arial"/>
    </w:rPr>
  </w:style>
  <w:style w:type="paragraph" w:customStyle="1" w:styleId="List1indent1text">
    <w:name w:val="List 1 indent 1 text"/>
    <w:basedOn w:val="Normal"/>
    <w:rsid w:val="00080131"/>
    <w:pPr>
      <w:spacing w:after="120"/>
      <w:ind w:left="1134"/>
      <w:jc w:val="both"/>
    </w:pPr>
    <w:rPr>
      <w:rFonts w:eastAsia="Calibri" w:cs="Arial"/>
      <w:lang w:eastAsia="fr-FR"/>
    </w:rPr>
  </w:style>
  <w:style w:type="paragraph" w:customStyle="1" w:styleId="List1indent2">
    <w:name w:val="List 1 indent 2"/>
    <w:basedOn w:val="Normal"/>
    <w:rsid w:val="00080131"/>
    <w:pPr>
      <w:widowControl w:val="0"/>
      <w:numPr>
        <w:ilvl w:val="2"/>
        <w:numId w:val="41"/>
      </w:numPr>
      <w:autoSpaceDE w:val="0"/>
      <w:autoSpaceDN w:val="0"/>
      <w:adjustRightInd w:val="0"/>
      <w:spacing w:after="120"/>
      <w:jc w:val="both"/>
    </w:pPr>
    <w:rPr>
      <w:rFonts w:eastAsia="Calibri" w:cs="Arial"/>
      <w:sz w:val="20"/>
      <w:szCs w:val="20"/>
    </w:rPr>
  </w:style>
  <w:style w:type="paragraph" w:customStyle="1" w:styleId="List1indent2text">
    <w:name w:val="List 1 indent 2 text"/>
    <w:basedOn w:val="Normal"/>
    <w:rsid w:val="00080131"/>
    <w:pPr>
      <w:spacing w:after="60"/>
      <w:ind w:left="1701"/>
      <w:jc w:val="both"/>
    </w:pPr>
    <w:rPr>
      <w:rFonts w:eastAsia="Calibri" w:cs="Arial"/>
      <w:sz w:val="20"/>
    </w:rPr>
  </w:style>
  <w:style w:type="paragraph" w:customStyle="1" w:styleId="List1indenttext">
    <w:name w:val="List 1 indent text"/>
    <w:basedOn w:val="Normal"/>
    <w:rsid w:val="00080131"/>
    <w:pPr>
      <w:spacing w:after="120"/>
      <w:ind w:left="1134"/>
      <w:jc w:val="both"/>
    </w:pPr>
    <w:rPr>
      <w:rFonts w:eastAsia="Calibri" w:cs="Calibri"/>
      <w:szCs w:val="20"/>
    </w:rPr>
  </w:style>
  <w:style w:type="paragraph" w:customStyle="1" w:styleId="List1text">
    <w:name w:val="List 1 text"/>
    <w:basedOn w:val="Normal"/>
    <w:qFormat/>
    <w:rsid w:val="00080131"/>
    <w:pPr>
      <w:spacing w:after="120"/>
      <w:ind w:left="567"/>
      <w:jc w:val="both"/>
    </w:pPr>
    <w:rPr>
      <w:rFonts w:eastAsia="Calibri" w:cs="Arial"/>
    </w:rPr>
  </w:style>
  <w:style w:type="character" w:styleId="PageNumber">
    <w:name w:val="page number"/>
    <w:basedOn w:val="DefaultParagraphFont"/>
    <w:rsid w:val="00080131"/>
  </w:style>
  <w:style w:type="paragraph" w:styleId="TableofFigures">
    <w:name w:val="table of figures"/>
    <w:basedOn w:val="Normal"/>
    <w:next w:val="Normal"/>
    <w:autoRedefine/>
    <w:uiPriority w:val="99"/>
    <w:rsid w:val="00080131"/>
    <w:pPr>
      <w:numPr>
        <w:numId w:val="11"/>
      </w:numPr>
      <w:tabs>
        <w:tab w:val="right" w:pos="9639"/>
      </w:tabs>
      <w:spacing w:before="60" w:after="60"/>
      <w:ind w:right="284"/>
    </w:pPr>
    <w:rPr>
      <w:rFonts w:eastAsia="Times New Roman" w:cs="Times New Roman"/>
    </w:rPr>
  </w:style>
  <w:style w:type="paragraph" w:customStyle="1" w:styleId="Table">
    <w:name w:val="Table_#"/>
    <w:basedOn w:val="Normal"/>
    <w:next w:val="Normal"/>
    <w:qFormat/>
    <w:rsid w:val="00080131"/>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080131"/>
    <w:pPr>
      <w:tabs>
        <w:tab w:val="left" w:pos="2268"/>
        <w:tab w:val="right" w:pos="9639"/>
      </w:tabs>
      <w:ind w:left="2268" w:right="284" w:hanging="850"/>
    </w:pPr>
    <w:rPr>
      <w:noProof/>
      <w:szCs w:val="22"/>
      <w:lang w:eastAsia="en-GB"/>
    </w:rPr>
  </w:style>
  <w:style w:type="paragraph" w:styleId="TOC4">
    <w:name w:val="toc 4"/>
    <w:basedOn w:val="Normal"/>
    <w:next w:val="Normal"/>
    <w:uiPriority w:val="39"/>
    <w:locked/>
    <w:rsid w:val="00080131"/>
    <w:pPr>
      <w:tabs>
        <w:tab w:val="left" w:pos="1418"/>
        <w:tab w:val="right" w:pos="9639"/>
      </w:tabs>
      <w:spacing w:before="120" w:after="120"/>
      <w:ind w:left="1418" w:right="284" w:hanging="1418"/>
    </w:pPr>
    <w:rPr>
      <w:rFonts w:eastAsia="Times New Roman" w:cs="Times New Roman"/>
      <w:b/>
      <w:caps/>
    </w:rPr>
  </w:style>
  <w:style w:type="paragraph" w:styleId="TOC5">
    <w:name w:val="toc 5"/>
    <w:basedOn w:val="Normal"/>
    <w:next w:val="Normal"/>
    <w:autoRedefine/>
    <w:uiPriority w:val="39"/>
    <w:locked/>
    <w:rsid w:val="00080131"/>
    <w:pPr>
      <w:tabs>
        <w:tab w:val="left" w:pos="1701"/>
        <w:tab w:val="right" w:pos="9639"/>
      </w:tabs>
      <w:spacing w:before="120" w:after="120"/>
      <w:ind w:left="1701" w:hanging="1701"/>
    </w:pPr>
    <w:rPr>
      <w:rFonts w:eastAsia="Times New Roman" w:cs="Times New Roman"/>
      <w:b/>
      <w:szCs w:val="20"/>
    </w:rPr>
  </w:style>
  <w:style w:type="paragraph" w:styleId="TOC6">
    <w:name w:val="toc 6"/>
    <w:basedOn w:val="Normal"/>
    <w:next w:val="Normal"/>
    <w:autoRedefine/>
    <w:locked/>
    <w:rsid w:val="00080131"/>
    <w:pPr>
      <w:ind w:left="1100"/>
    </w:pPr>
    <w:rPr>
      <w:rFonts w:ascii="Times New Roman" w:eastAsia="Times New Roman" w:hAnsi="Times New Roman" w:cs="Times New Roman"/>
    </w:rPr>
  </w:style>
  <w:style w:type="paragraph" w:styleId="TOC7">
    <w:name w:val="toc 7"/>
    <w:basedOn w:val="Normal"/>
    <w:next w:val="Normal"/>
    <w:autoRedefine/>
    <w:locked/>
    <w:rsid w:val="00080131"/>
    <w:pPr>
      <w:ind w:left="1200"/>
    </w:pPr>
    <w:rPr>
      <w:rFonts w:eastAsia="Calibri" w:cs="Calibri"/>
      <w:sz w:val="20"/>
      <w:szCs w:val="20"/>
      <w:lang w:eastAsia="en-GB"/>
    </w:rPr>
  </w:style>
  <w:style w:type="paragraph" w:styleId="TOC8">
    <w:name w:val="toc 8"/>
    <w:basedOn w:val="Normal"/>
    <w:next w:val="Normal"/>
    <w:autoRedefine/>
    <w:locked/>
    <w:rsid w:val="00080131"/>
    <w:pPr>
      <w:ind w:left="1440"/>
    </w:pPr>
    <w:rPr>
      <w:rFonts w:eastAsia="Calibri" w:cs="Calibri"/>
      <w:sz w:val="20"/>
      <w:szCs w:val="20"/>
      <w:lang w:eastAsia="en-GB"/>
    </w:rPr>
  </w:style>
  <w:style w:type="paragraph" w:styleId="TOC9">
    <w:name w:val="toc 9"/>
    <w:basedOn w:val="Normal"/>
    <w:next w:val="Normal"/>
    <w:autoRedefine/>
    <w:locked/>
    <w:rsid w:val="00080131"/>
    <w:pPr>
      <w:ind w:left="1680"/>
    </w:pPr>
    <w:rPr>
      <w:rFonts w:eastAsia="Calibri" w:cs="Calibri"/>
      <w:sz w:val="20"/>
      <w:szCs w:val="20"/>
      <w:lang w:eastAsia="en-GB"/>
    </w:rPr>
  </w:style>
  <w:style w:type="character" w:customStyle="1" w:styleId="a">
    <w:name w:val="a"/>
    <w:basedOn w:val="DefaultParagraphFont"/>
    <w:rsid w:val="002E60AC"/>
  </w:style>
  <w:style w:type="character" w:customStyle="1" w:styleId="l">
    <w:name w:val="l"/>
    <w:basedOn w:val="DefaultParagraphFont"/>
    <w:rsid w:val="002E60AC"/>
  </w:style>
  <w:style w:type="paragraph" w:styleId="PlainText">
    <w:name w:val="Plain Text"/>
    <w:basedOn w:val="Default"/>
    <w:next w:val="Default"/>
    <w:link w:val="PlainTextChar"/>
    <w:uiPriority w:val="99"/>
    <w:rsid w:val="00FF1BBE"/>
    <w:pPr>
      <w:widowControl/>
    </w:pPr>
    <w:rPr>
      <w:rFonts w:ascii="DKHFIE+TimesNewRoman" w:hAnsi="DKHFIE+TimesNewRoman" w:cs="Times New Roman"/>
      <w:color w:val="auto"/>
      <w:lang w:val="en-US" w:eastAsia="en-AU"/>
    </w:rPr>
  </w:style>
  <w:style w:type="character" w:customStyle="1" w:styleId="PlainTextChar">
    <w:name w:val="Plain Text Char"/>
    <w:basedOn w:val="DefaultParagraphFont"/>
    <w:link w:val="PlainText"/>
    <w:uiPriority w:val="99"/>
    <w:rsid w:val="00FF1BBE"/>
    <w:rPr>
      <w:rFonts w:ascii="DKHFIE+TimesNewRoman" w:hAnsi="DKHFIE+TimesNewRoman"/>
      <w:sz w:val="24"/>
      <w:szCs w:val="24"/>
      <w:lang w:val="en-US"/>
    </w:rPr>
  </w:style>
  <w:style w:type="paragraph" w:styleId="DocumentMap">
    <w:name w:val="Document Map"/>
    <w:basedOn w:val="Normal"/>
    <w:link w:val="DocumentMapChar"/>
    <w:uiPriority w:val="99"/>
    <w:semiHidden/>
    <w:unhideWhenUsed/>
    <w:rsid w:val="00B12C88"/>
    <w:rPr>
      <w:rFonts w:ascii="Tahoma" w:hAnsi="Tahoma" w:cs="Tahoma"/>
      <w:sz w:val="16"/>
      <w:szCs w:val="16"/>
    </w:rPr>
  </w:style>
  <w:style w:type="character" w:customStyle="1" w:styleId="DocumentMapChar">
    <w:name w:val="Document Map Char"/>
    <w:basedOn w:val="DefaultParagraphFont"/>
    <w:link w:val="DocumentMap"/>
    <w:uiPriority w:val="99"/>
    <w:semiHidden/>
    <w:rsid w:val="00B12C88"/>
    <w:rPr>
      <w:rFonts w:ascii="Tahoma" w:eastAsiaTheme="minorEastAsia" w:hAnsi="Tahoma" w:cs="Tahoma"/>
      <w:sz w:val="16"/>
      <w:szCs w:val="16"/>
      <w:lang w:val="en-GB" w:eastAsia="en-US"/>
    </w:rPr>
  </w:style>
  <w:style w:type="character" w:styleId="CommentReference">
    <w:name w:val="annotation reference"/>
    <w:basedOn w:val="DefaultParagraphFont"/>
    <w:uiPriority w:val="99"/>
    <w:semiHidden/>
    <w:unhideWhenUsed/>
    <w:rsid w:val="00DA16D8"/>
    <w:rPr>
      <w:sz w:val="16"/>
      <w:szCs w:val="16"/>
    </w:rPr>
  </w:style>
  <w:style w:type="paragraph" w:styleId="CommentText">
    <w:name w:val="annotation text"/>
    <w:basedOn w:val="Normal"/>
    <w:link w:val="CommentTextChar"/>
    <w:uiPriority w:val="99"/>
    <w:semiHidden/>
    <w:unhideWhenUsed/>
    <w:rsid w:val="00DA16D8"/>
    <w:rPr>
      <w:sz w:val="20"/>
      <w:szCs w:val="20"/>
    </w:rPr>
  </w:style>
  <w:style w:type="character" w:customStyle="1" w:styleId="CommentTextChar">
    <w:name w:val="Comment Text Char"/>
    <w:basedOn w:val="DefaultParagraphFont"/>
    <w:link w:val="CommentText"/>
    <w:uiPriority w:val="99"/>
    <w:semiHidden/>
    <w:rsid w:val="00DA16D8"/>
    <w:rPr>
      <w:rFonts w:ascii="Arial" w:eastAsiaTheme="minorEastAsia" w:hAnsi="Arial" w:cstheme="minorBidi"/>
      <w:sz w:val="20"/>
      <w:szCs w:val="20"/>
      <w:lang w:val="en-GB" w:eastAsia="en-US"/>
    </w:rPr>
  </w:style>
  <w:style w:type="paragraph" w:styleId="CommentSubject">
    <w:name w:val="annotation subject"/>
    <w:basedOn w:val="CommentText"/>
    <w:next w:val="CommentText"/>
    <w:link w:val="CommentSubjectChar"/>
    <w:uiPriority w:val="99"/>
    <w:semiHidden/>
    <w:unhideWhenUsed/>
    <w:rsid w:val="00DA16D8"/>
    <w:rPr>
      <w:b/>
      <w:bCs/>
    </w:rPr>
  </w:style>
  <w:style w:type="character" w:customStyle="1" w:styleId="CommentSubjectChar">
    <w:name w:val="Comment Subject Char"/>
    <w:basedOn w:val="CommentTextChar"/>
    <w:link w:val="CommentSubject"/>
    <w:uiPriority w:val="99"/>
    <w:semiHidden/>
    <w:rsid w:val="00DA16D8"/>
    <w:rPr>
      <w:rFonts w:ascii="Arial" w:eastAsiaTheme="minorEastAsia" w:hAnsi="Arial" w:cstheme="minorBidi"/>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698664">
      <w:bodyDiv w:val="1"/>
      <w:marLeft w:val="0"/>
      <w:marRight w:val="0"/>
      <w:marTop w:val="0"/>
      <w:marBottom w:val="0"/>
      <w:divBdr>
        <w:top w:val="none" w:sz="0" w:space="0" w:color="auto"/>
        <w:left w:val="none" w:sz="0" w:space="0" w:color="auto"/>
        <w:bottom w:val="none" w:sz="0" w:space="0" w:color="auto"/>
        <w:right w:val="none" w:sz="0" w:space="0" w:color="auto"/>
      </w:divBdr>
    </w:div>
    <w:div w:id="1926723560">
      <w:bodyDiv w:val="1"/>
      <w:marLeft w:val="0"/>
      <w:marRight w:val="0"/>
      <w:marTop w:val="0"/>
      <w:marBottom w:val="0"/>
      <w:divBdr>
        <w:top w:val="none" w:sz="0" w:space="0" w:color="auto"/>
        <w:left w:val="none" w:sz="0" w:space="0" w:color="auto"/>
        <w:bottom w:val="none" w:sz="0" w:space="0" w:color="auto"/>
        <w:right w:val="none" w:sz="0" w:space="0" w:color="auto"/>
      </w:divBdr>
    </w:div>
    <w:div w:id="2064206720">
      <w:bodyDiv w:val="1"/>
      <w:marLeft w:val="0"/>
      <w:marRight w:val="0"/>
      <w:marTop w:val="0"/>
      <w:marBottom w:val="0"/>
      <w:divBdr>
        <w:top w:val="none" w:sz="0" w:space="0" w:color="auto"/>
        <w:left w:val="none" w:sz="0" w:space="0" w:color="auto"/>
        <w:bottom w:val="none" w:sz="0" w:space="0" w:color="auto"/>
        <w:right w:val="none" w:sz="0" w:space="0" w:color="auto"/>
      </w:divBdr>
    </w:div>
    <w:div w:id="212502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E79A8-445C-4941-A08D-0942153AB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10</Pages>
  <Words>1525</Words>
  <Characters>8694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10199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lesw</dc:creator>
  <cp:lastModifiedBy>Seamus Doyle</cp:lastModifiedBy>
  <cp:revision>49</cp:revision>
  <cp:lastPrinted>2012-10-01T11:21:00Z</cp:lastPrinted>
  <dcterms:created xsi:type="dcterms:W3CDTF">2012-10-01T14:27:00Z</dcterms:created>
  <dcterms:modified xsi:type="dcterms:W3CDTF">2016-03-11T09:53:00Z</dcterms:modified>
</cp:coreProperties>
</file>